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2D0BC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CFE7791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93DC326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017481F8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DAAAF8D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81DB7B9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371E113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7866E9A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B4DCFB5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13260A5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3567EFFE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F6EC02F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6CFADE9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84F673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9384D5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FFC466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5C255C3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204FADC8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BCA988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164AB988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BBC504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25F89C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635920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02FDE41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76E10A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4816A26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53D224B9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3FD79CC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A67AC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BFE647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AF1F30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0641F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E1C9CE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ABD4356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69CCEACB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558628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D071F" w14:textId="77777777" w:rsidR="00F44914" w:rsidRDefault="00F44914">
      <w:r>
        <w:separator/>
      </w:r>
    </w:p>
    <w:p w14:paraId="02B710D9" w14:textId="77777777" w:rsidR="00F44914" w:rsidRDefault="00F44914"/>
  </w:endnote>
  <w:endnote w:type="continuationSeparator" w:id="0">
    <w:p w14:paraId="6A27E773" w14:textId="77777777" w:rsidR="00F44914" w:rsidRDefault="00F44914">
      <w:r>
        <w:continuationSeparator/>
      </w:r>
    </w:p>
    <w:p w14:paraId="17E7075D" w14:textId="77777777" w:rsidR="00F44914" w:rsidRDefault="00F449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BA99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16C85155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B6FF3" w14:textId="77777777" w:rsidR="00F44914" w:rsidRDefault="00F44914">
      <w:r>
        <w:separator/>
      </w:r>
    </w:p>
    <w:p w14:paraId="11128AD5" w14:textId="77777777" w:rsidR="00F44914" w:rsidRDefault="00F44914"/>
  </w:footnote>
  <w:footnote w:type="continuationSeparator" w:id="0">
    <w:p w14:paraId="2744835D" w14:textId="77777777" w:rsidR="00F44914" w:rsidRDefault="00F44914">
      <w:r>
        <w:continuationSeparator/>
      </w:r>
    </w:p>
    <w:p w14:paraId="0A703DF0" w14:textId="77777777" w:rsidR="00F44914" w:rsidRDefault="00F44914"/>
  </w:footnote>
  <w:footnote w:id="1">
    <w:p w14:paraId="2427EF79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74B8" w14:textId="53D44DFA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05CF7317" w14:textId="12C04C36" w:rsidR="00996371" w:rsidRDefault="0056322D" w:rsidP="00996371">
    <w:r>
      <w:rPr>
        <w:noProof/>
      </w:rPr>
      <w:drawing>
        <wp:anchor distT="0" distB="0" distL="114300" distR="114300" simplePos="0" relativeHeight="251665408" behindDoc="0" locked="0" layoutInCell="1" allowOverlap="1" wp14:anchorId="5BE4A87D" wp14:editId="551E8224">
          <wp:simplePos x="0" y="0"/>
          <wp:positionH relativeFrom="column">
            <wp:posOffset>280670</wp:posOffset>
          </wp:positionH>
          <wp:positionV relativeFrom="paragraph">
            <wp:posOffset>123825</wp:posOffset>
          </wp:positionV>
          <wp:extent cx="419100" cy="419100"/>
          <wp:effectExtent l="0" t="0" r="0" b="0"/>
          <wp:wrapNone/>
          <wp:docPr id="2" name="Obrázok 2" descr="Obrázok, na ktorom je text, porcelá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, porcelán&#10;&#10;Automaticky generovaný popi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7EF9D5" w14:textId="0F7DEEBB" w:rsidR="00996371" w:rsidRDefault="00171620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2DC584D0" wp14:editId="0D84E806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3EC5D418" wp14:editId="4666731C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431DC6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0D92F2F" wp14:editId="16F3DB12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DA0D1E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6935EB13" w14:textId="77777777" w:rsidR="00996371" w:rsidRDefault="00996371" w:rsidP="00996371">
    <w:pPr>
      <w:pStyle w:val="Hlavika"/>
    </w:pPr>
  </w:p>
  <w:p w14:paraId="54881410" w14:textId="77777777" w:rsidR="005718CB" w:rsidRPr="00E531B0" w:rsidRDefault="005718CB" w:rsidP="005718CB">
    <w:pPr>
      <w:pStyle w:val="Hlavika"/>
    </w:pPr>
  </w:p>
  <w:p w14:paraId="037693B1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11658664">
    <w:abstractNumId w:val="21"/>
  </w:num>
  <w:num w:numId="2" w16cid:durableId="721947543">
    <w:abstractNumId w:val="9"/>
  </w:num>
  <w:num w:numId="3" w16cid:durableId="1320428192">
    <w:abstractNumId w:val="7"/>
  </w:num>
  <w:num w:numId="4" w16cid:durableId="1051884203">
    <w:abstractNumId w:val="32"/>
  </w:num>
  <w:num w:numId="5" w16cid:durableId="1257716138">
    <w:abstractNumId w:val="17"/>
  </w:num>
  <w:num w:numId="6" w16cid:durableId="768426502">
    <w:abstractNumId w:val="19"/>
  </w:num>
  <w:num w:numId="7" w16cid:durableId="1306275543">
    <w:abstractNumId w:val="26"/>
  </w:num>
  <w:num w:numId="8" w16cid:durableId="340471943">
    <w:abstractNumId w:val="6"/>
  </w:num>
  <w:num w:numId="9" w16cid:durableId="878207779">
    <w:abstractNumId w:val="5"/>
  </w:num>
  <w:num w:numId="10" w16cid:durableId="891623517">
    <w:abstractNumId w:val="4"/>
  </w:num>
  <w:num w:numId="11" w16cid:durableId="1121195094">
    <w:abstractNumId w:val="8"/>
  </w:num>
  <w:num w:numId="12" w16cid:durableId="920682157">
    <w:abstractNumId w:val="3"/>
  </w:num>
  <w:num w:numId="13" w16cid:durableId="186406197">
    <w:abstractNumId w:val="2"/>
  </w:num>
  <w:num w:numId="14" w16cid:durableId="1386249379">
    <w:abstractNumId w:val="1"/>
  </w:num>
  <w:num w:numId="15" w16cid:durableId="1965310693">
    <w:abstractNumId w:val="0"/>
  </w:num>
  <w:num w:numId="16" w16cid:durableId="1785886193">
    <w:abstractNumId w:val="34"/>
  </w:num>
  <w:num w:numId="17" w16cid:durableId="104911118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7922437">
    <w:abstractNumId w:val="11"/>
  </w:num>
  <w:num w:numId="19" w16cid:durableId="177814008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593947">
    <w:abstractNumId w:val="14"/>
  </w:num>
  <w:num w:numId="21" w16cid:durableId="2058776966">
    <w:abstractNumId w:val="20"/>
  </w:num>
  <w:num w:numId="22" w16cid:durableId="5384445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6811572">
    <w:abstractNumId w:val="10"/>
  </w:num>
  <w:num w:numId="24" w16cid:durableId="465859153">
    <w:abstractNumId w:val="35"/>
  </w:num>
  <w:num w:numId="25" w16cid:durableId="844248174">
    <w:abstractNumId w:val="22"/>
  </w:num>
  <w:num w:numId="26" w16cid:durableId="457185224">
    <w:abstractNumId w:val="28"/>
  </w:num>
  <w:num w:numId="27" w16cid:durableId="650133805">
    <w:abstractNumId w:val="25"/>
  </w:num>
  <w:num w:numId="28" w16cid:durableId="1698578123">
    <w:abstractNumId w:val="18"/>
  </w:num>
  <w:num w:numId="29" w16cid:durableId="1519735596">
    <w:abstractNumId w:val="30"/>
  </w:num>
  <w:num w:numId="30" w16cid:durableId="99683989">
    <w:abstractNumId w:val="27"/>
  </w:num>
  <w:num w:numId="31" w16cid:durableId="31612126">
    <w:abstractNumId w:val="13"/>
  </w:num>
  <w:num w:numId="32" w16cid:durableId="796025617">
    <w:abstractNumId w:val="24"/>
  </w:num>
  <w:num w:numId="33" w16cid:durableId="110975084">
    <w:abstractNumId w:val="31"/>
  </w:num>
  <w:num w:numId="34" w16cid:durableId="1162695314">
    <w:abstractNumId w:val="12"/>
  </w:num>
  <w:num w:numId="35" w16cid:durableId="107258690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4359785">
    <w:abstractNumId w:val="33"/>
  </w:num>
  <w:num w:numId="37" w16cid:durableId="1072506294">
    <w:abstractNumId w:val="23"/>
  </w:num>
  <w:num w:numId="38" w16cid:durableId="427970838">
    <w:abstractNumId w:val="15"/>
  </w:num>
  <w:num w:numId="39" w16cid:durableId="1882589570">
    <w:abstractNumId w:val="16"/>
  </w:num>
  <w:num w:numId="40" w16cid:durableId="2112162132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6322D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44914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48A15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56322D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 K</cp:lastModifiedBy>
  <cp:revision>20</cp:revision>
  <cp:lastPrinted>2006-02-10T14:19:00Z</cp:lastPrinted>
  <dcterms:created xsi:type="dcterms:W3CDTF">2016-09-15T11:17:00Z</dcterms:created>
  <dcterms:modified xsi:type="dcterms:W3CDTF">2023-04-20T12:21:00Z</dcterms:modified>
</cp:coreProperties>
</file>