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1"/>
        <w:gridCol w:w="5311"/>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0CC8DF89" w:rsidR="00A97A10" w:rsidRPr="00385B43" w:rsidRDefault="00AC7BB7" w:rsidP="00B4260D">
            <w:pPr>
              <w:rPr>
                <w:rFonts w:ascii="Arial Narrow" w:hAnsi="Arial Narrow"/>
                <w:bCs/>
                <w:sz w:val="18"/>
                <w:szCs w:val="18"/>
                <w:highlight w:val="yellow"/>
              </w:rPr>
            </w:pPr>
            <w:r w:rsidRPr="00CF41F5">
              <w:rPr>
                <w:rFonts w:ascii="Arial Narrow" w:hAnsi="Arial Narrow"/>
                <w:bCs/>
                <w:sz w:val="18"/>
                <w:szCs w:val="18"/>
              </w:rPr>
              <w:t xml:space="preserve">Malokarpatské partnerstvo </w:t>
            </w:r>
            <w:proofErr w:type="spellStart"/>
            <w:r w:rsidRPr="00CF41F5">
              <w:rPr>
                <w:rFonts w:ascii="Arial Narrow" w:hAnsi="Arial Narrow"/>
                <w:bCs/>
                <w:sz w:val="18"/>
                <w:szCs w:val="18"/>
              </w:rPr>
              <w:t>o.z</w:t>
            </w:r>
            <w:proofErr w:type="spellEnd"/>
            <w:r w:rsidRPr="00CF41F5">
              <w:rPr>
                <w:rFonts w:ascii="Arial Narrow" w:hAnsi="Arial Narrow"/>
                <w:bCs/>
                <w:sz w:val="18"/>
                <w:szCs w:val="18"/>
              </w:rPr>
              <w:t>.</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EE56A4C" w:rsidR="00A97A10" w:rsidRPr="00385B43" w:rsidRDefault="00AC7BB7" w:rsidP="00A97A10">
            <w:pPr>
              <w:rPr>
                <w:rFonts w:ascii="Arial Narrow" w:hAnsi="Arial Narrow"/>
                <w:bCs/>
                <w:sz w:val="18"/>
                <w:szCs w:val="18"/>
                <w:highlight w:val="yellow"/>
              </w:rPr>
            </w:pPr>
            <w:r w:rsidRPr="00AC7BB7">
              <w:rPr>
                <w:rFonts w:ascii="Arial Narrow" w:hAnsi="Arial Narrow"/>
                <w:bCs/>
                <w:sz w:val="18"/>
                <w:szCs w:val="18"/>
              </w:rPr>
              <w:t>IROP-CLLD-Q390-512-002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22BB9C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7F343FBD" w:rsidR="00176889" w:rsidRPr="00385B43" w:rsidRDefault="00176889" w:rsidP="00176889">
            <w:pPr>
              <w:rPr>
                <w:rFonts w:ascii="Arial Narrow" w:hAnsi="Arial Narrow"/>
                <w:b/>
                <w:bCs/>
                <w:sz w:val="18"/>
                <w:szCs w:val="18"/>
              </w:rPr>
            </w:pPr>
            <w:del w:id="0" w:author="Autor">
              <w:r w:rsidRPr="00385B43" w:rsidDel="00641D3D">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ins w:id="1" w:author="Autor">
              <w:r w:rsidR="00641D3D">
                <w:rPr>
                  <w:rFonts w:ascii="Arial Narrow" w:hAnsi="Arial Narrow"/>
                  <w:sz w:val="18"/>
                  <w:szCs w:val="18"/>
                </w:rPr>
                <w:t xml:space="preserve"> </w:t>
              </w:r>
              <w:r w:rsidR="00641D3D" w:rsidRPr="00385B43">
                <w:rPr>
                  <w:rFonts w:ascii="Arial Narrow" w:hAnsi="Arial Narrow"/>
                  <w:sz w:val="18"/>
                  <w:szCs w:val="18"/>
                </w:rPr>
                <w:t>V prípade mobilných zariadení</w:t>
              </w:r>
              <w:r w:rsidR="00641D3D">
                <w:rPr>
                  <w:rFonts w:ascii="Arial Narrow" w:hAnsi="Arial Narrow"/>
                  <w:sz w:val="18"/>
                  <w:szCs w:val="18"/>
                </w:rPr>
                <w:t>, ktoré nemajú stále miesto ich využitia,</w:t>
              </w:r>
              <w:r w:rsidR="00641D3D" w:rsidRPr="00385B43">
                <w:rPr>
                  <w:rFonts w:ascii="Arial Narrow" w:hAnsi="Arial Narrow"/>
                  <w:sz w:val="18"/>
                  <w:szCs w:val="18"/>
                </w:rPr>
                <w:t xml:space="preserve"> sa uvádza </w:t>
              </w:r>
              <w:r w:rsidR="00641D3D">
                <w:rPr>
                  <w:rFonts w:ascii="Arial Narrow" w:hAnsi="Arial Narrow"/>
                  <w:sz w:val="18"/>
                  <w:szCs w:val="18"/>
                </w:rPr>
                <w:t>sídlo žiadateľa, resp. adresa prevádzkarne, v rámci ktorej sa mobilné zariadenia využívajú.</w:t>
              </w:r>
              <w:r w:rsidR="00641D3D" w:rsidRPr="00385B43">
                <w:rPr>
                  <w:rFonts w:ascii="Arial Narrow" w:hAnsi="Arial Narrow"/>
                  <w:sz w:val="18"/>
                  <w:szCs w:val="18"/>
                </w:rPr>
                <w:t>.</w:t>
              </w:r>
            </w:ins>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641D3D" w:rsidRPr="00385B43" w14:paraId="000E2B8F" w14:textId="77777777" w:rsidTr="0066714F">
        <w:trPr>
          <w:trHeight w:val="307"/>
          <w:ins w:id="2" w:author="Autor"/>
        </w:trPr>
        <w:tc>
          <w:tcPr>
            <w:tcW w:w="9782" w:type="dxa"/>
            <w:gridSpan w:val="6"/>
            <w:vAlign w:val="center"/>
          </w:tcPr>
          <w:p w14:paraId="624B5BD0" w14:textId="6847DFC9" w:rsidR="00641D3D" w:rsidRPr="00385B43" w:rsidRDefault="00641D3D">
            <w:pPr>
              <w:rPr>
                <w:ins w:id="3" w:author="Autor"/>
                <w:rFonts w:ascii="Arial Narrow" w:hAnsi="Arial Narrow"/>
                <w:bCs/>
                <w:sz w:val="18"/>
              </w:rPr>
              <w:pPrChange w:id="4" w:author="Autor">
                <w:pPr>
                  <w:jc w:val="center"/>
                </w:pPr>
              </w:pPrChange>
            </w:pPr>
            <w:ins w:id="5" w:author="Autor">
              <w:r w:rsidRPr="00641D3D">
                <w:rPr>
                  <w:rFonts w:ascii="Arial Narrow" w:hAnsi="Arial Narrow"/>
                  <w:bCs/>
                  <w:sz w:val="18"/>
                </w:rPr>
                <w:lastRenderedPageBreak/>
                <w:t xml:space="preserve">Identifikácia nehnuteľností: Žiadateľ uvedie požadované údaje ku všetkým nehnuteľnosti, ktorých užívanie je nevyhnutné na realizáciu projektu. Uvedené sa nevzťahuje na projekty, predmetom ktorých je výučne obstaranie hnuteľných vecí, ktoré nebudú mať stále miesto ich využívania (napr. v prípade nákupu dopravných prostriedkov nie je potrebné špecifikovať nehnuteľnosti, kde sú garážované), </w:t>
              </w:r>
              <w:proofErr w:type="spellStart"/>
              <w:r w:rsidRPr="00641D3D">
                <w:rPr>
                  <w:rFonts w:ascii="Arial Narrow" w:hAnsi="Arial Narrow"/>
                  <w:bCs/>
                  <w:sz w:val="18"/>
                </w:rPr>
                <w:t>t.j</w:t>
              </w:r>
              <w:proofErr w:type="spellEnd"/>
              <w:r w:rsidRPr="00641D3D">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641D3D" w:rsidRPr="00385B43" w14:paraId="61A7A54E" w14:textId="77777777" w:rsidTr="00522F44">
        <w:trPr>
          <w:trHeight w:val="307"/>
          <w:ins w:id="6" w:author="Autor"/>
        </w:trPr>
        <w:tc>
          <w:tcPr>
            <w:tcW w:w="2230" w:type="dxa"/>
            <w:gridSpan w:val="2"/>
            <w:vAlign w:val="center"/>
          </w:tcPr>
          <w:p w14:paraId="42812F41" w14:textId="3E075813" w:rsidR="00641D3D" w:rsidRPr="00385B43" w:rsidRDefault="00641D3D" w:rsidP="00641D3D">
            <w:pPr>
              <w:jc w:val="center"/>
              <w:rPr>
                <w:ins w:id="7" w:author="Autor"/>
                <w:rFonts w:ascii="Arial Narrow" w:hAnsi="Arial Narrow"/>
                <w:bCs/>
                <w:sz w:val="18"/>
              </w:rPr>
            </w:pPr>
            <w:ins w:id="8" w:author="Autor">
              <w:r>
                <w:rPr>
                  <w:rFonts w:ascii="Arial Narrow" w:hAnsi="Arial Narrow"/>
                  <w:b/>
                  <w:bCs/>
                  <w:sz w:val="18"/>
                </w:rPr>
                <w:t>Typ</w:t>
              </w:r>
            </w:ins>
          </w:p>
        </w:tc>
        <w:tc>
          <w:tcPr>
            <w:tcW w:w="1465" w:type="dxa"/>
            <w:vAlign w:val="center"/>
          </w:tcPr>
          <w:p w14:paraId="70FEA0B5" w14:textId="3ACAB442" w:rsidR="00641D3D" w:rsidRPr="00385B43" w:rsidRDefault="00641D3D" w:rsidP="00641D3D">
            <w:pPr>
              <w:jc w:val="center"/>
              <w:rPr>
                <w:ins w:id="9" w:author="Autor"/>
                <w:rFonts w:ascii="Arial Narrow" w:hAnsi="Arial Narrow"/>
                <w:bCs/>
                <w:sz w:val="18"/>
              </w:rPr>
            </w:pPr>
            <w:ins w:id="10" w:author="Autor">
              <w:r>
                <w:rPr>
                  <w:rFonts w:ascii="Arial Narrow" w:hAnsi="Arial Narrow"/>
                  <w:b/>
                  <w:bCs/>
                  <w:sz w:val="18"/>
                </w:rPr>
                <w:t>Katastrálne územie</w:t>
              </w:r>
            </w:ins>
          </w:p>
        </w:tc>
        <w:tc>
          <w:tcPr>
            <w:tcW w:w="1464" w:type="dxa"/>
            <w:vAlign w:val="center"/>
          </w:tcPr>
          <w:p w14:paraId="7368469F" w14:textId="0D721C46" w:rsidR="00641D3D" w:rsidRPr="00385B43" w:rsidRDefault="00641D3D" w:rsidP="00641D3D">
            <w:pPr>
              <w:jc w:val="center"/>
              <w:rPr>
                <w:ins w:id="11" w:author="Autor"/>
                <w:rFonts w:ascii="Arial Narrow" w:hAnsi="Arial Narrow"/>
                <w:bCs/>
                <w:sz w:val="18"/>
              </w:rPr>
            </w:pPr>
            <w:ins w:id="12" w:author="Autor">
              <w:r>
                <w:rPr>
                  <w:rFonts w:ascii="Arial Narrow" w:hAnsi="Arial Narrow"/>
                  <w:b/>
                  <w:bCs/>
                  <w:sz w:val="18"/>
                </w:rPr>
                <w:t>Č. parcely</w:t>
              </w:r>
            </w:ins>
          </w:p>
        </w:tc>
        <w:tc>
          <w:tcPr>
            <w:tcW w:w="2604" w:type="dxa"/>
            <w:vAlign w:val="center"/>
          </w:tcPr>
          <w:p w14:paraId="026A402B" w14:textId="6DB36A2A" w:rsidR="00641D3D" w:rsidRPr="00385B43" w:rsidRDefault="00641D3D" w:rsidP="00641D3D">
            <w:pPr>
              <w:jc w:val="center"/>
              <w:rPr>
                <w:ins w:id="13" w:author="Autor"/>
                <w:rFonts w:ascii="Arial Narrow" w:hAnsi="Arial Narrow"/>
                <w:bCs/>
                <w:sz w:val="18"/>
              </w:rPr>
            </w:pPr>
            <w:ins w:id="14" w:author="Autor">
              <w:r>
                <w:rPr>
                  <w:rFonts w:ascii="Arial Narrow" w:hAnsi="Arial Narrow"/>
                  <w:b/>
                  <w:bCs/>
                  <w:sz w:val="18"/>
                </w:rPr>
                <w:t>Č. LV</w:t>
              </w:r>
            </w:ins>
          </w:p>
        </w:tc>
        <w:tc>
          <w:tcPr>
            <w:tcW w:w="2019" w:type="dxa"/>
            <w:vAlign w:val="center"/>
          </w:tcPr>
          <w:p w14:paraId="412C7595" w14:textId="16FCCB11" w:rsidR="00641D3D" w:rsidRPr="00385B43" w:rsidRDefault="00641D3D" w:rsidP="00641D3D">
            <w:pPr>
              <w:jc w:val="center"/>
              <w:rPr>
                <w:ins w:id="15" w:author="Autor"/>
                <w:rFonts w:ascii="Arial Narrow" w:hAnsi="Arial Narrow"/>
                <w:bCs/>
                <w:sz w:val="18"/>
              </w:rPr>
            </w:pPr>
            <w:ins w:id="16" w:author="Autor">
              <w:r>
                <w:rPr>
                  <w:rFonts w:ascii="Arial Narrow" w:hAnsi="Arial Narrow"/>
                  <w:b/>
                  <w:bCs/>
                  <w:sz w:val="18"/>
                </w:rPr>
                <w:t>Vzťah žiadateľa k nehnuteľnosti</w:t>
              </w:r>
            </w:ins>
          </w:p>
        </w:tc>
      </w:tr>
      <w:tr w:rsidR="00641D3D" w:rsidRPr="00385B43" w14:paraId="454CDDFA" w14:textId="77777777" w:rsidTr="00DA5053">
        <w:trPr>
          <w:trHeight w:val="307"/>
          <w:ins w:id="17" w:author="Autor"/>
        </w:trPr>
        <w:tc>
          <w:tcPr>
            <w:tcW w:w="2230" w:type="dxa"/>
            <w:gridSpan w:val="2"/>
            <w:vAlign w:val="center"/>
          </w:tcPr>
          <w:p w14:paraId="40A4EEDF" w14:textId="6AB3A0B8" w:rsidR="00641D3D" w:rsidRPr="00385B43" w:rsidRDefault="00641D3D" w:rsidP="008A2FD8">
            <w:pPr>
              <w:jc w:val="center"/>
              <w:rPr>
                <w:ins w:id="18" w:author="Autor"/>
                <w:rFonts w:ascii="Arial Narrow" w:hAnsi="Arial Narrow"/>
                <w:bCs/>
                <w:sz w:val="18"/>
              </w:rPr>
            </w:pPr>
            <w:ins w:id="19" w:author="Autor">
              <w:r w:rsidRPr="00BE0D08">
                <w:rPr>
                  <w:rFonts w:ascii="Arial Narrow" w:hAnsi="Arial Narrow"/>
                  <w:bCs/>
                  <w:i/>
                  <w:sz w:val="18"/>
                </w:rPr>
                <w:t>stavba, pozemok</w:t>
              </w:r>
            </w:ins>
          </w:p>
        </w:tc>
        <w:tc>
          <w:tcPr>
            <w:tcW w:w="1465" w:type="dxa"/>
            <w:vAlign w:val="center"/>
          </w:tcPr>
          <w:p w14:paraId="126CB576" w14:textId="77777777" w:rsidR="00641D3D" w:rsidRPr="00385B43" w:rsidRDefault="00641D3D" w:rsidP="008A2FD8">
            <w:pPr>
              <w:jc w:val="center"/>
              <w:rPr>
                <w:ins w:id="20" w:author="Autor"/>
                <w:rFonts w:ascii="Arial Narrow" w:hAnsi="Arial Narrow"/>
                <w:bCs/>
                <w:sz w:val="18"/>
              </w:rPr>
            </w:pPr>
          </w:p>
        </w:tc>
        <w:tc>
          <w:tcPr>
            <w:tcW w:w="1464" w:type="dxa"/>
            <w:vAlign w:val="center"/>
          </w:tcPr>
          <w:p w14:paraId="6F7A182D" w14:textId="77777777" w:rsidR="00641D3D" w:rsidRPr="00385B43" w:rsidRDefault="00641D3D" w:rsidP="008A2FD8">
            <w:pPr>
              <w:jc w:val="center"/>
              <w:rPr>
                <w:ins w:id="21" w:author="Autor"/>
                <w:rFonts w:ascii="Arial Narrow" w:hAnsi="Arial Narrow"/>
                <w:bCs/>
                <w:sz w:val="18"/>
              </w:rPr>
            </w:pPr>
          </w:p>
        </w:tc>
        <w:tc>
          <w:tcPr>
            <w:tcW w:w="2604" w:type="dxa"/>
            <w:vAlign w:val="center"/>
          </w:tcPr>
          <w:p w14:paraId="39FE6BE9" w14:textId="77777777" w:rsidR="00641D3D" w:rsidRPr="00385B43" w:rsidRDefault="00641D3D" w:rsidP="008A2FD8">
            <w:pPr>
              <w:jc w:val="center"/>
              <w:rPr>
                <w:ins w:id="22" w:author="Autor"/>
                <w:rFonts w:ascii="Arial Narrow" w:hAnsi="Arial Narrow"/>
                <w:bCs/>
                <w:sz w:val="18"/>
              </w:rPr>
            </w:pPr>
          </w:p>
        </w:tc>
        <w:tc>
          <w:tcPr>
            <w:tcW w:w="2019" w:type="dxa"/>
            <w:vAlign w:val="center"/>
          </w:tcPr>
          <w:p w14:paraId="707EA355" w14:textId="71A75932" w:rsidR="00641D3D" w:rsidRPr="00385B43" w:rsidRDefault="00641D3D" w:rsidP="008A2FD8">
            <w:pPr>
              <w:jc w:val="center"/>
              <w:rPr>
                <w:ins w:id="23" w:author="Autor"/>
                <w:rFonts w:ascii="Arial Narrow" w:hAnsi="Arial Narrow"/>
                <w:bCs/>
                <w:sz w:val="18"/>
              </w:rPr>
            </w:pPr>
            <w:ins w:id="24"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4D5B7116"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w:t>
            </w:r>
            <w:del w:id="25" w:author="Autor">
              <w:r w:rsidR="0009206F" w:rsidRPr="00385B43" w:rsidDel="00641D3D">
                <w:rPr>
                  <w:rFonts w:ascii="Arial Narrow" w:hAnsi="Arial Narrow"/>
                  <w:sz w:val="18"/>
                  <w:szCs w:val="18"/>
                </w:rPr>
                <w:delText>pričom berie do úvahy začiatok realizácie aktivity projektu, ktorá začína ako prvá a koniec realizácie aktivity projektu, ktorá končí ako posledná.</w:delText>
              </w:r>
              <w:r w:rsidR="00570367" w:rsidRPr="00385B43" w:rsidDel="00641D3D">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D1763B2"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48E39AC3"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ins w:id="26" w:author="Autor">
              <w:r w:rsidR="00CC3096">
                <w:rPr>
                  <w:rFonts w:ascii="Arial Narrow" w:hAnsi="Arial Narrow"/>
                  <w:b/>
                  <w:bCs/>
                </w:rPr>
                <w:t xml:space="preserve">projektu </w:t>
              </w:r>
            </w:ins>
            <w:del w:id="27" w:author="Autor">
              <w:r w:rsidRPr="00385B43" w:rsidDel="00CC3096">
                <w:rPr>
                  <w:rFonts w:ascii="Arial Narrow" w:hAnsi="Arial Narrow"/>
                  <w:b/>
                  <w:bCs/>
                </w:rPr>
                <w:delText xml:space="preserve">aktivity </w:delText>
              </w:r>
            </w:del>
          </w:p>
        </w:tc>
        <w:tc>
          <w:tcPr>
            <w:tcW w:w="2438" w:type="dxa"/>
            <w:shd w:val="clear" w:color="auto" w:fill="B8CCE4" w:themeFill="accent1" w:themeFillTint="66"/>
            <w:hideMark/>
          </w:tcPr>
          <w:p w14:paraId="26B8BCF3" w14:textId="06926888"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ins w:id="28" w:author="Autor">
              <w:r w:rsidR="00CC3096">
                <w:rPr>
                  <w:rFonts w:ascii="Arial Narrow" w:hAnsi="Arial Narrow"/>
                  <w:b/>
                  <w:bCs/>
                </w:rPr>
                <w:t xml:space="preserve">projektu </w:t>
              </w:r>
            </w:ins>
            <w:del w:id="29" w:author="Autor">
              <w:r w:rsidRPr="00385B43" w:rsidDel="00CC3096">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45C833BE" w14:textId="6BE47D71" w:rsidR="00D92637" w:rsidRPr="009A1CBF" w:rsidRDefault="00D92637" w:rsidP="0083156B">
            <w:pPr>
              <w:spacing w:before="120"/>
              <w:rPr>
                <w:rFonts w:ascii="Arial Narrow" w:hAnsi="Arial Narrow"/>
                <w:sz w:val="18"/>
                <w:szCs w:val="18"/>
              </w:rPr>
            </w:pPr>
            <w:r w:rsidRPr="009A1CBF">
              <w:rPr>
                <w:rFonts w:ascii="Arial Narrow" w:hAnsi="Arial Narrow"/>
                <w:sz w:val="18"/>
                <w:szCs w:val="18"/>
              </w:rPr>
              <w:t>B2 Zvyšovanie bezpečnosti a dostupnosti sídiel</w:t>
            </w:r>
          </w:p>
          <w:p w14:paraId="679E5965" w14:textId="50CC2A9A" w:rsidR="00CD0FA6" w:rsidRPr="00385B43" w:rsidRDefault="00CD0FA6" w:rsidP="00CF41F5">
            <w:pPr>
              <w:spacing w:before="120"/>
              <w:rPr>
                <w:rFonts w:ascii="Arial Narrow" w:hAnsi="Arial Narrow"/>
                <w:sz w:val="18"/>
                <w:szCs w:val="18"/>
              </w:rPr>
            </w:pPr>
          </w:p>
        </w:tc>
        <w:tc>
          <w:tcPr>
            <w:tcW w:w="2410" w:type="dxa"/>
            <w:gridSpan w:val="2"/>
            <w:hideMark/>
          </w:tcPr>
          <w:p w14:paraId="505454FD" w14:textId="5A5D32D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30" w:author="Autor">
              <w:r w:rsidR="00CC3096">
                <w:rPr>
                  <w:rFonts w:ascii="Arial Narrow" w:hAnsi="Arial Narrow"/>
                  <w:sz w:val="18"/>
                  <w:szCs w:val="18"/>
                </w:rPr>
                <w:t xml:space="preserve">realizácie </w:t>
              </w:r>
            </w:ins>
            <w:del w:id="31" w:author="Autor">
              <w:r w:rsidR="00210E93" w:rsidDel="00CC3096">
                <w:rPr>
                  <w:rFonts w:ascii="Arial Narrow" w:hAnsi="Arial Narrow"/>
                  <w:sz w:val="18"/>
                  <w:szCs w:val="18"/>
                </w:rPr>
                <w:delText>hlavnej</w:delText>
              </w:r>
              <w:r w:rsidR="00210E93" w:rsidRPr="00385B43" w:rsidDel="00CC3096">
                <w:rPr>
                  <w:rFonts w:ascii="Arial Narrow" w:hAnsi="Arial Narrow"/>
                  <w:sz w:val="18"/>
                  <w:szCs w:val="18"/>
                </w:rPr>
                <w:delText xml:space="preserve"> </w:delText>
              </w:r>
              <w:r w:rsidRPr="00385B43" w:rsidDel="00CC3096">
                <w:rPr>
                  <w:rFonts w:ascii="Arial Narrow" w:hAnsi="Arial Narrow"/>
                  <w:sz w:val="18"/>
                  <w:szCs w:val="18"/>
                </w:rPr>
                <w:delText>aktivity</w:delText>
              </w:r>
            </w:del>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116F612" w:rsidR="0009206F" w:rsidRDefault="00D92637" w:rsidP="0083156B">
            <w:pPr>
              <w:rPr>
                <w:ins w:id="32" w:author="Autor"/>
                <w:rFonts w:ascii="Arial Narrow" w:hAnsi="Arial Narrow"/>
                <w:sz w:val="18"/>
                <w:szCs w:val="18"/>
              </w:rPr>
            </w:pPr>
            <w:del w:id="33" w:author="Autor">
              <w:r w:rsidRPr="007959BE" w:rsidDel="00641D3D">
                <w:rPr>
                  <w:rFonts w:ascii="Arial Narrow" w:hAnsi="Arial Narrow"/>
                  <w:sz w:val="18"/>
                  <w:szCs w:val="18"/>
                </w:rPr>
                <w:delText>ReS, resp. užívateľ môže začať s </w:delText>
              </w:r>
              <w:r w:rsidR="0009206F" w:rsidRPr="007959BE" w:rsidDel="00641D3D">
                <w:rPr>
                  <w:rFonts w:ascii="Arial Narrow" w:hAnsi="Arial Narrow"/>
                  <w:sz w:val="18"/>
                  <w:szCs w:val="18"/>
                </w:rPr>
                <w:delText>realizáci</w:delText>
              </w:r>
              <w:r w:rsidRPr="007959BE" w:rsidDel="00641D3D">
                <w:rPr>
                  <w:rFonts w:ascii="Arial Narrow" w:hAnsi="Arial Narrow"/>
                  <w:sz w:val="18"/>
                  <w:szCs w:val="18"/>
                </w:rPr>
                <w:delText>ou</w:delText>
              </w:r>
              <w:r w:rsidR="0009206F" w:rsidRPr="007959BE" w:rsidDel="00641D3D">
                <w:rPr>
                  <w:rFonts w:ascii="Arial Narrow" w:hAnsi="Arial Narrow"/>
                  <w:sz w:val="18"/>
                  <w:szCs w:val="18"/>
                </w:rPr>
                <w:delText xml:space="preserve"> </w:delText>
              </w:r>
              <w:r w:rsidR="00210E93" w:rsidDel="00641D3D">
                <w:rPr>
                  <w:rFonts w:ascii="Arial Narrow" w:hAnsi="Arial Narrow"/>
                  <w:sz w:val="18"/>
                  <w:szCs w:val="18"/>
                </w:rPr>
                <w:delText>hlavnej aktivity</w:delText>
              </w:r>
              <w:r w:rsidR="00210E93" w:rsidRPr="007959BE" w:rsidDel="00641D3D">
                <w:rPr>
                  <w:rFonts w:ascii="Arial Narrow" w:hAnsi="Arial Narrow"/>
                  <w:sz w:val="18"/>
                  <w:szCs w:val="18"/>
                </w:rPr>
                <w:delText xml:space="preserve"> </w:delText>
              </w:r>
              <w:r w:rsidR="0009206F" w:rsidRPr="007959BE" w:rsidDel="00641D3D">
                <w:rPr>
                  <w:rFonts w:ascii="Arial Narrow" w:hAnsi="Arial Narrow"/>
                  <w:sz w:val="18"/>
                  <w:szCs w:val="18"/>
                </w:rPr>
                <w:delText xml:space="preserve">projektu </w:delText>
              </w:r>
              <w:r w:rsidRPr="007959BE" w:rsidDel="00641D3D">
                <w:rPr>
                  <w:rFonts w:ascii="Arial Narrow" w:hAnsi="Arial Narrow"/>
                  <w:sz w:val="18"/>
                  <w:szCs w:val="18"/>
                </w:rPr>
                <w:delText xml:space="preserve">až </w:delText>
              </w:r>
              <w:r w:rsidR="0009206F" w:rsidRPr="007959BE" w:rsidDel="00641D3D">
                <w:rPr>
                  <w:rFonts w:ascii="Arial Narrow" w:hAnsi="Arial Narrow"/>
                  <w:sz w:val="18"/>
                  <w:szCs w:val="18"/>
                </w:rPr>
                <w:delText xml:space="preserve">po </w:delText>
              </w:r>
              <w:r w:rsidR="0030117A" w:rsidRPr="007959BE" w:rsidDel="00641D3D">
                <w:rPr>
                  <w:rFonts w:ascii="Arial Narrow" w:hAnsi="Arial Narrow"/>
                  <w:sz w:val="18"/>
                  <w:szCs w:val="18"/>
                </w:rPr>
                <w:delText xml:space="preserve">nadobudnutí účinnosti </w:delText>
              </w:r>
              <w:r w:rsidR="0009206F" w:rsidRPr="007959BE" w:rsidDel="00641D3D">
                <w:rPr>
                  <w:rFonts w:ascii="Arial Narrow" w:hAnsi="Arial Narrow"/>
                  <w:sz w:val="18"/>
                  <w:szCs w:val="18"/>
                </w:rPr>
                <w:delText>zmluvy o poskytnutí o príspevku.</w:delText>
              </w:r>
            </w:del>
          </w:p>
          <w:p w14:paraId="4347B1AF" w14:textId="77777777" w:rsidR="00641D3D" w:rsidRPr="007959BE" w:rsidRDefault="00641D3D" w:rsidP="00641D3D">
            <w:pPr>
              <w:rPr>
                <w:ins w:id="34" w:author="Autor"/>
                <w:rFonts w:ascii="Arial Narrow" w:hAnsi="Arial Narrow"/>
                <w:sz w:val="18"/>
                <w:szCs w:val="18"/>
              </w:rPr>
            </w:pPr>
            <w:proofErr w:type="spellStart"/>
            <w:ins w:id="35" w:author="Autor">
              <w:r w:rsidRPr="007959BE">
                <w:rPr>
                  <w:rFonts w:ascii="Arial Narrow" w:hAnsi="Arial Narrow"/>
                  <w:sz w:val="18"/>
                  <w:szCs w:val="18"/>
                </w:rPr>
                <w:t>ReS</w:t>
              </w:r>
              <w:proofErr w:type="spellEnd"/>
              <w:r w:rsidRPr="007959BE">
                <w:rPr>
                  <w:rFonts w:ascii="Arial Narrow" w:hAnsi="Arial Narrow"/>
                  <w:sz w:val="18"/>
                  <w:szCs w:val="18"/>
                </w:rPr>
                <w:t xml:space="preserve">, resp. užívateľ môže začať s realizáciou projektu až po </w:t>
              </w:r>
              <w:r>
                <w:rPr>
                  <w:rFonts w:ascii="Arial Narrow" w:hAnsi="Arial Narrow"/>
                  <w:sz w:val="18"/>
                  <w:szCs w:val="18"/>
                </w:rPr>
                <w:t xml:space="preserve">predložení tejto </w:t>
              </w:r>
              <w:proofErr w:type="spellStart"/>
              <w:r>
                <w:rPr>
                  <w:rFonts w:ascii="Arial Narrow" w:hAnsi="Arial Narrow"/>
                  <w:sz w:val="18"/>
                  <w:szCs w:val="18"/>
                </w:rPr>
                <w:t>ŽoPr</w:t>
              </w:r>
              <w:proofErr w:type="spellEnd"/>
              <w:r>
                <w:rPr>
                  <w:rFonts w:ascii="Arial Narrow" w:hAnsi="Arial Narrow"/>
                  <w:sz w:val="18"/>
                  <w:szCs w:val="18"/>
                </w:rPr>
                <w:t xml:space="preserve"> na MAS</w:t>
              </w:r>
              <w:r w:rsidRPr="007959BE">
                <w:rPr>
                  <w:rFonts w:ascii="Arial Narrow" w:hAnsi="Arial Narrow"/>
                  <w:sz w:val="18"/>
                  <w:szCs w:val="18"/>
                </w:rPr>
                <w:t>.</w:t>
              </w:r>
            </w:ins>
          </w:p>
          <w:p w14:paraId="18EB159D" w14:textId="77777777" w:rsidR="00641D3D" w:rsidRPr="007959BE" w:rsidRDefault="00641D3D" w:rsidP="0083156B">
            <w:pPr>
              <w:rPr>
                <w:rFonts w:ascii="Arial Narrow" w:hAnsi="Arial Narrow"/>
                <w:sz w:val="18"/>
                <w:szCs w:val="18"/>
              </w:rPr>
            </w:pP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4746956"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ins w:id="36" w:author="Autor">
              <w:r w:rsidR="00CC3096">
                <w:rPr>
                  <w:rFonts w:ascii="Arial Narrow" w:hAnsi="Arial Narrow"/>
                  <w:sz w:val="18"/>
                  <w:szCs w:val="18"/>
                </w:rPr>
                <w:t xml:space="preserve">realizácie </w:t>
              </w:r>
            </w:ins>
            <w:del w:id="37" w:author="Autor">
              <w:r w:rsidR="00210E93" w:rsidDel="00CC3096">
                <w:rPr>
                  <w:rFonts w:ascii="Arial Narrow" w:hAnsi="Arial Narrow"/>
                  <w:sz w:val="18"/>
                  <w:szCs w:val="18"/>
                </w:rPr>
                <w:delText>hlavnej</w:delText>
              </w:r>
              <w:r w:rsidRPr="00385B43" w:rsidDel="00CC3096">
                <w:rPr>
                  <w:rFonts w:ascii="Arial Narrow" w:hAnsi="Arial Narrow"/>
                  <w:sz w:val="18"/>
                  <w:szCs w:val="18"/>
                </w:rPr>
                <w:delText xml:space="preserve"> aktivity </w:delText>
              </w:r>
            </w:del>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315362AE" w:rsidR="0009206F" w:rsidRPr="00385B43" w:rsidRDefault="00AC7BB7" w:rsidP="00210E93">
            <w:pPr>
              <w:rPr>
                <w:rFonts w:ascii="Arial Narrow" w:hAnsi="Arial Narrow"/>
                <w:sz w:val="18"/>
                <w:szCs w:val="18"/>
              </w:rPr>
            </w:pPr>
            <w:r w:rsidRPr="00CF41F5">
              <w:rPr>
                <w:rFonts w:ascii="Arial Narrow" w:hAnsi="Arial Narrow"/>
                <w:sz w:val="18"/>
                <w:szCs w:val="18"/>
              </w:rPr>
              <w:t>Max. dĺžka realizácie:  Žiadateľ je povinný ukončiť práce na projekte do 9 mesiacov od nadobudnutia účinnosti zmluvy o poskytnutí príspevku</w:t>
            </w:r>
            <w:ins w:id="38" w:author="Autor">
              <w:r w:rsidR="00641D3D">
                <w:rPr>
                  <w:rFonts w:ascii="Arial Narrow" w:hAnsi="Arial Narrow"/>
                  <w:sz w:val="18"/>
                  <w:szCs w:val="18"/>
                </w:rPr>
                <w:t xml:space="preserve">, </w:t>
              </w:r>
              <w:r w:rsidR="00641D3D">
                <w:rPr>
                  <w:rFonts w:ascii="Arial Narrow" w:hAnsi="Arial Narrow"/>
                  <w:bCs/>
                  <w:sz w:val="18"/>
                  <w:szCs w:val="18"/>
                </w:rPr>
                <w:t xml:space="preserve">, najneskôr však </w:t>
              </w:r>
              <w:r w:rsidR="00641D3D" w:rsidRPr="00204EA5">
                <w:rPr>
                  <w:rFonts w:ascii="Arial Narrow" w:hAnsi="Arial Narrow"/>
                  <w:bCs/>
                  <w:sz w:val="18"/>
                  <w:szCs w:val="18"/>
                </w:rPr>
                <w:t>do</w:t>
              </w:r>
              <w:r w:rsidR="00641D3D">
                <w:rPr>
                  <w:rFonts w:ascii="Arial Narrow" w:hAnsi="Arial Narrow"/>
                  <w:bCs/>
                  <w:sz w:val="18"/>
                  <w:szCs w:val="18"/>
                </w:rPr>
                <w:t xml:space="preserve"> 30.11.2023</w:t>
              </w:r>
            </w:ins>
            <w:del w:id="39" w:author="Autor">
              <w:r w:rsidRPr="00CF41F5" w:rsidDel="00641D3D">
                <w:rPr>
                  <w:rFonts w:ascii="Arial Narrow" w:hAnsi="Arial Narrow"/>
                  <w:sz w:val="18"/>
                  <w:szCs w:val="18"/>
                </w:rPr>
                <w:delText>.</w:delText>
              </w:r>
            </w:del>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438B84B9"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3CB1AB4C"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del w:id="40" w:author="Autor">
              <w:r w:rsidR="00AC7BB7" w:rsidRPr="00E101A2" w:rsidDel="00186AD4">
                <w:rPr>
                  <w:rFonts w:ascii="Arial Narrow" w:hAnsi="Arial Narrow"/>
                  <w:sz w:val="18"/>
                  <w:szCs w:val="18"/>
                </w:rPr>
                <w:delText>Nerelevantné pre túto výzvu</w:delText>
              </w:r>
            </w:del>
            <w:ins w:id="41" w:author="Autor">
              <w:r w:rsidR="00186AD4">
                <w:rPr>
                  <w:rFonts w:ascii="Arial Narrow" w:hAnsi="Arial Narrow"/>
                  <w:sz w:val="18"/>
                  <w:szCs w:val="18"/>
                </w:rPr>
                <w:t xml:space="preserve"> </w:t>
              </w:r>
              <w:commentRangeStart w:id="42"/>
              <w:del w:id="43" w:author="Autor">
                <w:r w:rsidR="00186AD4" w:rsidDel="00F00A42">
                  <w:rPr>
                    <w:rFonts w:ascii="Arial Narrow" w:hAnsi="Arial Narrow"/>
                    <w:sz w:val="18"/>
                    <w:szCs w:val="18"/>
                  </w:rPr>
                  <w:delText>Žiadateľ uvedie k projektu príslušný adekvátny kód a názov z</w:delText>
                </w:r>
                <w:r w:rsidR="00186AD4" w:rsidRPr="00E101A2" w:rsidDel="00F00A42">
                  <w:rPr>
                    <w:rFonts w:ascii="Arial Narrow" w:hAnsi="Arial Narrow"/>
                    <w:sz w:val="18"/>
                    <w:szCs w:val="18"/>
                  </w:rPr>
                  <w:delText xml:space="preserve"> číselníka SK NACE (štatistická klasifikácia ekonomických činností SK NACE Rev. 2 podľa</w:delText>
                </w:r>
                <w:r w:rsidR="00186AD4" w:rsidDel="00F00A42">
                  <w:rPr>
                    <w:rFonts w:ascii="Arial Narrow" w:hAnsi="Arial Narrow"/>
                    <w:sz w:val="18"/>
                    <w:szCs w:val="18"/>
                  </w:rPr>
                  <w:delText xml:space="preserve"> </w:delText>
                </w:r>
                <w:r w:rsidR="00186AD4" w:rsidRPr="00E101A2" w:rsidDel="00F00A42">
                  <w:rPr>
                    <w:rFonts w:ascii="Arial Narrow" w:hAnsi="Arial Narrow"/>
                    <w:sz w:val="18"/>
                    <w:szCs w:val="18"/>
                  </w:rPr>
                  <w:delText>Vyhlášky Štatistického úradu SR č. 306/2007 Z. z. z 18.6.2007)</w:delText>
                </w:r>
                <w:r w:rsidR="00186AD4" w:rsidDel="00F00A42">
                  <w:rPr>
                    <w:rFonts w:ascii="Arial Narrow" w:hAnsi="Arial Narrow"/>
                    <w:sz w:val="18"/>
                    <w:szCs w:val="18"/>
                  </w:rPr>
                  <w:delText xml:space="preserve">, </w:delText>
                </w:r>
                <w:r w:rsidR="00186AD4" w:rsidRPr="00C5708E" w:rsidDel="00F00A42">
                  <w:rPr>
                    <w:rFonts w:ascii="Arial Narrow" w:hAnsi="Arial Narrow"/>
                    <w:b/>
                    <w:sz w:val="18"/>
                    <w:szCs w:val="18"/>
                  </w:rPr>
                  <w:delText>zodpovedajúci činnosti, na ktorú je zameraný projektu.</w:delText>
                </w:r>
                <w:r w:rsidR="00186AD4" w:rsidDel="00F00A42">
                  <w:rPr>
                    <w:rFonts w:ascii="Arial Narrow" w:hAnsi="Arial Narrow"/>
                    <w:sz w:val="18"/>
                    <w:szCs w:val="18"/>
                  </w:rPr>
                  <w:delText xml:space="preserve"> SK NACE projektu uvádza žiadateľ na najnižšej možnej úrovni. NACE kód projektu môže byť odlišný od kódu zodpovedajúcemu prevládajúcej činnosti žiadateľa, t.j. ide o NACE projektu, nie žiadateľa.</w:delText>
                </w:r>
                <w:r w:rsidR="00186AD4" w:rsidRPr="00E101A2" w:rsidDel="00F00A42">
                  <w:rPr>
                    <w:rFonts w:ascii="Arial Narrow" w:hAnsi="Arial Narrow"/>
                    <w:sz w:val="18"/>
                    <w:szCs w:val="18"/>
                  </w:rPr>
                  <w:delText xml:space="preserve"> </w:delText>
                </w:r>
                <w:commentRangeEnd w:id="42"/>
                <w:r w:rsidR="00186AD4" w:rsidDel="00F00A42">
                  <w:rPr>
                    <w:rStyle w:val="Odkaznakomentr"/>
                  </w:rPr>
                  <w:commentReference w:id="42"/>
                </w:r>
              </w:del>
              <w:r w:rsidR="00F00A42">
                <w:rPr>
                  <w:rFonts w:ascii="Arial Narrow" w:hAnsi="Arial Narrow"/>
                  <w:sz w:val="18"/>
                  <w:szCs w:val="18"/>
                </w:rPr>
                <w:t>Nerelevantné pre túto výzvu</w:t>
              </w:r>
            </w:ins>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DFF0415"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4CE5B550"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ins w:id="44" w:author="Autor">
              <w:r w:rsidR="00186AD4">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2DB11D6" w14:textId="4A855DD0" w:rsidR="00F11710" w:rsidRPr="00CF41F5" w:rsidRDefault="00AC7BB7">
            <w:pPr>
              <w:jc w:val="center"/>
              <w:rPr>
                <w:rFonts w:ascii="Arial Narrow" w:hAnsi="Arial Narrow"/>
                <w:sz w:val="18"/>
                <w:szCs w:val="18"/>
              </w:rPr>
            </w:pPr>
            <w:r w:rsidRPr="00CF41F5">
              <w:rPr>
                <w:rFonts w:ascii="Arial Narrow" w:hAnsi="Arial Narrow"/>
                <w:sz w:val="18"/>
                <w:szCs w:val="18"/>
              </w:rPr>
              <w:t>B201</w:t>
            </w:r>
          </w:p>
        </w:tc>
        <w:tc>
          <w:tcPr>
            <w:tcW w:w="2434" w:type="dxa"/>
            <w:tcBorders>
              <w:bottom w:val="single" w:sz="4" w:space="0" w:color="auto"/>
            </w:tcBorders>
          </w:tcPr>
          <w:p w14:paraId="0948197C" w14:textId="5EFA99C2" w:rsidR="00F11710" w:rsidRPr="00CF41F5" w:rsidRDefault="00AC7BB7">
            <w:pPr>
              <w:jc w:val="center"/>
              <w:rPr>
                <w:rFonts w:ascii="Arial Narrow" w:hAnsi="Arial Narrow"/>
                <w:sz w:val="18"/>
                <w:szCs w:val="18"/>
              </w:rPr>
            </w:pPr>
            <w:r w:rsidRPr="009A1CBF">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tcPr>
          <w:p w14:paraId="2E065C40" w14:textId="71D0328A" w:rsidR="00F11710" w:rsidRPr="00CF41F5" w:rsidRDefault="00AC7BB7">
            <w:pPr>
              <w:jc w:val="center"/>
              <w:rPr>
                <w:rFonts w:ascii="Arial Narrow" w:hAnsi="Arial Narrow"/>
                <w:sz w:val="18"/>
                <w:szCs w:val="18"/>
              </w:rPr>
            </w:pPr>
            <w:r w:rsidRPr="00CF41F5">
              <w:rPr>
                <w:rFonts w:ascii="Arial Narrow" w:hAnsi="Arial Narrow"/>
                <w:sz w:val="18"/>
                <w:szCs w:val="18"/>
              </w:rPr>
              <w:t>počet</w:t>
            </w:r>
          </w:p>
        </w:tc>
        <w:tc>
          <w:tcPr>
            <w:tcW w:w="2434" w:type="dxa"/>
            <w:tcBorders>
              <w:bottom w:val="single" w:sz="4" w:space="0" w:color="auto"/>
            </w:tcBorders>
          </w:tcPr>
          <w:p w14:paraId="450DD18D" w14:textId="6E959B56" w:rsidR="00F11710" w:rsidRPr="009A1CBF" w:rsidRDefault="00F11710">
            <w:pPr>
              <w:jc w:val="center"/>
              <w:rPr>
                <w:rFonts w:ascii="Arial Narrow" w:hAnsi="Arial Narrow"/>
                <w:sz w:val="18"/>
                <w:szCs w:val="18"/>
              </w:rPr>
            </w:pPr>
            <w:r w:rsidRPr="009A1CBF">
              <w:rPr>
                <w:rFonts w:ascii="Arial Narrow" w:hAnsi="Arial Narrow"/>
                <w:sz w:val="18"/>
                <w:szCs w:val="18"/>
              </w:rPr>
              <w:t xml:space="preserve">uvedie </w:t>
            </w:r>
            <w:r w:rsidR="00CE63F5" w:rsidRPr="009A1CBF">
              <w:rPr>
                <w:rFonts w:ascii="Arial Narrow" w:hAnsi="Arial Narrow"/>
                <w:sz w:val="18"/>
                <w:szCs w:val="18"/>
              </w:rPr>
              <w:t xml:space="preserve">žiadateľ </w:t>
            </w:r>
            <w:r w:rsidRPr="009A1CBF">
              <w:rPr>
                <w:rFonts w:ascii="Arial Narrow" w:hAnsi="Arial Narrow"/>
                <w:sz w:val="18"/>
                <w:szCs w:val="18"/>
              </w:rPr>
              <w:t>podľa príspevku projektu k plneniu merateľného ukazovateľa</w:t>
            </w:r>
          </w:p>
        </w:tc>
        <w:tc>
          <w:tcPr>
            <w:tcW w:w="2433" w:type="dxa"/>
            <w:tcBorders>
              <w:bottom w:val="single" w:sz="4" w:space="0" w:color="auto"/>
            </w:tcBorders>
          </w:tcPr>
          <w:p w14:paraId="3E2CE0F2" w14:textId="4C4C580E" w:rsidR="00F11710" w:rsidRPr="00CF41F5" w:rsidRDefault="00AC7BB7">
            <w:pPr>
              <w:jc w:val="center"/>
              <w:rPr>
                <w:rFonts w:ascii="Arial Narrow" w:hAnsi="Arial Narrow"/>
                <w:sz w:val="18"/>
                <w:szCs w:val="18"/>
              </w:rPr>
            </w:pPr>
            <w:r w:rsidRPr="00CF41F5">
              <w:rPr>
                <w:rFonts w:ascii="Arial Narrow" w:hAnsi="Arial Narrow"/>
                <w:sz w:val="18"/>
                <w:szCs w:val="18"/>
              </w:rPr>
              <w:t>bez príznaku</w:t>
            </w:r>
          </w:p>
        </w:tc>
        <w:tc>
          <w:tcPr>
            <w:tcW w:w="2434" w:type="dxa"/>
            <w:tcBorders>
              <w:bottom w:val="single" w:sz="4" w:space="0" w:color="auto"/>
            </w:tcBorders>
          </w:tcPr>
          <w:p w14:paraId="5ABE6BC5" w14:textId="151170A9" w:rsidR="00F11710" w:rsidRPr="00CF41F5" w:rsidRDefault="00AC7BB7">
            <w:pPr>
              <w:jc w:val="center"/>
              <w:rPr>
                <w:rFonts w:ascii="Arial Narrow" w:hAnsi="Arial Narrow"/>
                <w:sz w:val="18"/>
                <w:szCs w:val="18"/>
              </w:rPr>
            </w:pPr>
            <w:r w:rsidRPr="00CF41F5">
              <w:rPr>
                <w:rFonts w:ascii="Arial Narrow" w:hAnsi="Arial Narrow"/>
                <w:sz w:val="18"/>
                <w:szCs w:val="18"/>
              </w:rPr>
              <w:t>UR</w:t>
            </w:r>
          </w:p>
        </w:tc>
      </w:tr>
      <w:tr w:rsidR="00324703" w:rsidRPr="00385B43" w14:paraId="2C3D5F54" w14:textId="77777777" w:rsidTr="00B51F3B">
        <w:trPr>
          <w:trHeight w:val="76"/>
        </w:trPr>
        <w:tc>
          <w:tcPr>
            <w:tcW w:w="2433" w:type="dxa"/>
            <w:gridSpan w:val="2"/>
            <w:tcBorders>
              <w:bottom w:val="single" w:sz="4" w:space="0" w:color="auto"/>
            </w:tcBorders>
          </w:tcPr>
          <w:p w14:paraId="59BAD394" w14:textId="497ED502" w:rsidR="00324703" w:rsidRPr="009A1CBF" w:rsidDel="00AC7BB7" w:rsidRDefault="00324703" w:rsidP="00324703">
            <w:pPr>
              <w:jc w:val="center"/>
              <w:rPr>
                <w:rFonts w:ascii="Arial Narrow" w:hAnsi="Arial Narrow"/>
                <w:sz w:val="18"/>
                <w:szCs w:val="18"/>
              </w:rPr>
            </w:pPr>
            <w:r>
              <w:rPr>
                <w:rFonts w:ascii="Arial Narrow" w:hAnsi="Arial Narrow"/>
                <w:sz w:val="18"/>
                <w:szCs w:val="18"/>
              </w:rPr>
              <w:t>B202</w:t>
            </w:r>
          </w:p>
        </w:tc>
        <w:tc>
          <w:tcPr>
            <w:tcW w:w="2434" w:type="dxa"/>
            <w:tcBorders>
              <w:bottom w:val="single" w:sz="4" w:space="0" w:color="auto"/>
            </w:tcBorders>
          </w:tcPr>
          <w:p w14:paraId="6F53C229" w14:textId="77EE8401" w:rsidR="00324703" w:rsidRPr="009A1CBF" w:rsidRDefault="00324703" w:rsidP="00324703">
            <w:pPr>
              <w:jc w:val="center"/>
              <w:rPr>
                <w:rFonts w:ascii="Arial Narrow" w:hAnsi="Arial Narrow"/>
                <w:sz w:val="18"/>
                <w:szCs w:val="18"/>
              </w:rPr>
            </w:pPr>
            <w:r w:rsidRPr="00AC7BB7">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tcPr>
          <w:p w14:paraId="7B4C8039" w14:textId="3ACB9620" w:rsidR="00324703" w:rsidRPr="009A1CBF" w:rsidDel="00AC7BB7" w:rsidRDefault="00324703" w:rsidP="00324703">
            <w:pPr>
              <w:jc w:val="center"/>
              <w:rPr>
                <w:rFonts w:ascii="Arial Narrow" w:hAnsi="Arial Narrow"/>
                <w:sz w:val="18"/>
                <w:szCs w:val="18"/>
              </w:rPr>
            </w:pPr>
            <w:r>
              <w:rPr>
                <w:rFonts w:ascii="Arial Narrow" w:hAnsi="Arial Narrow"/>
                <w:sz w:val="18"/>
                <w:szCs w:val="18"/>
              </w:rPr>
              <w:t>počet</w:t>
            </w:r>
          </w:p>
        </w:tc>
        <w:tc>
          <w:tcPr>
            <w:tcW w:w="2434" w:type="dxa"/>
            <w:tcBorders>
              <w:bottom w:val="single" w:sz="4" w:space="0" w:color="auto"/>
            </w:tcBorders>
          </w:tcPr>
          <w:p w14:paraId="40E0091D" w14:textId="3ABFFEFC" w:rsidR="00324703" w:rsidRPr="009A1CBF" w:rsidRDefault="00324703" w:rsidP="00324703">
            <w:pPr>
              <w:jc w:val="center"/>
              <w:rPr>
                <w:rFonts w:ascii="Arial Narrow" w:hAnsi="Arial Narrow"/>
                <w:sz w:val="18"/>
                <w:szCs w:val="18"/>
              </w:rPr>
            </w:pPr>
            <w:r w:rsidRPr="009A1CBF">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DCA617E" w14:textId="49019071" w:rsidR="00324703" w:rsidRPr="009A1CBF" w:rsidDel="00AC7BB7" w:rsidRDefault="00324703" w:rsidP="00324703">
            <w:pPr>
              <w:jc w:val="center"/>
              <w:rPr>
                <w:rFonts w:ascii="Arial Narrow" w:hAnsi="Arial Narrow"/>
                <w:sz w:val="18"/>
                <w:szCs w:val="18"/>
              </w:rPr>
            </w:pPr>
            <w:r w:rsidRPr="00207A61">
              <w:rPr>
                <w:rFonts w:ascii="Arial Narrow" w:hAnsi="Arial Narrow"/>
                <w:sz w:val="18"/>
                <w:szCs w:val="18"/>
              </w:rPr>
              <w:t>bez príznaku</w:t>
            </w:r>
          </w:p>
        </w:tc>
        <w:tc>
          <w:tcPr>
            <w:tcW w:w="2434" w:type="dxa"/>
            <w:tcBorders>
              <w:bottom w:val="single" w:sz="4" w:space="0" w:color="auto"/>
            </w:tcBorders>
          </w:tcPr>
          <w:p w14:paraId="080B1550" w14:textId="5C0F2AF2" w:rsidR="00324703" w:rsidRPr="009A1CBF" w:rsidDel="00AC7BB7" w:rsidRDefault="00324703" w:rsidP="00324703">
            <w:pPr>
              <w:jc w:val="center"/>
              <w:rPr>
                <w:rFonts w:ascii="Arial Narrow" w:hAnsi="Arial Narrow"/>
                <w:sz w:val="18"/>
                <w:szCs w:val="18"/>
              </w:rPr>
            </w:pPr>
            <w:r w:rsidRPr="00207A61">
              <w:rPr>
                <w:rFonts w:ascii="Arial Narrow" w:hAnsi="Arial Narrow"/>
                <w:sz w:val="18"/>
                <w:szCs w:val="18"/>
              </w:rPr>
              <w:t>UR</w:t>
            </w:r>
          </w:p>
        </w:tc>
      </w:tr>
      <w:tr w:rsidR="00324703" w:rsidRPr="00385B43" w14:paraId="06FA091D" w14:textId="77777777" w:rsidTr="00B51F3B">
        <w:trPr>
          <w:trHeight w:val="413"/>
        </w:trPr>
        <w:tc>
          <w:tcPr>
            <w:tcW w:w="14601" w:type="dxa"/>
            <w:gridSpan w:val="7"/>
            <w:shd w:val="clear" w:color="auto" w:fill="4F81BD" w:themeFill="accent1"/>
          </w:tcPr>
          <w:p w14:paraId="3DE14CDD" w14:textId="7FA9FB68" w:rsidR="00324703" w:rsidRPr="00385B43" w:rsidRDefault="00324703" w:rsidP="00324703">
            <w:pPr>
              <w:jc w:val="center"/>
              <w:rPr>
                <w:rFonts w:ascii="Arial Narrow" w:hAnsi="Arial Narrow"/>
                <w:b/>
                <w:bCs/>
              </w:rPr>
            </w:pPr>
            <w:r w:rsidRPr="00385B43">
              <w:rPr>
                <w:rFonts w:ascii="Arial Narrow" w:hAnsi="Arial Narrow"/>
                <w:b/>
                <w:bCs/>
              </w:rPr>
              <w:t>Identifikácia rizík a prostriedky na ich elimináciu</w:t>
            </w:r>
          </w:p>
          <w:p w14:paraId="1C230817" w14:textId="1CACE1F4" w:rsidR="00324703" w:rsidRPr="00385B43" w:rsidRDefault="00324703" w:rsidP="00324703">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del w:id="45" w:author="Autor">
              <w:r w:rsidRPr="00385B43" w:rsidDel="00186AD4">
                <w:rPr>
                  <w:rFonts w:ascii="Arial Narrow" w:hAnsi="Arial Narrow"/>
                  <w:sz w:val="18"/>
                  <w:szCs w:val="18"/>
                </w:rPr>
                <w:delText xml:space="preserve"> s príznakom</w:delText>
              </w:r>
            </w:del>
          </w:p>
        </w:tc>
      </w:tr>
      <w:tr w:rsidR="00324703" w:rsidRPr="00385B43" w14:paraId="66A52BFC" w14:textId="77777777" w:rsidTr="00B51F3B">
        <w:trPr>
          <w:trHeight w:val="330"/>
        </w:trPr>
        <w:tc>
          <w:tcPr>
            <w:tcW w:w="2014" w:type="dxa"/>
            <w:shd w:val="clear" w:color="auto" w:fill="B8CCE4" w:themeFill="accent1" w:themeFillTint="66"/>
            <w:hideMark/>
          </w:tcPr>
          <w:p w14:paraId="413C5E33" w14:textId="77777777" w:rsidR="00324703" w:rsidRPr="00385B43" w:rsidRDefault="00324703" w:rsidP="00324703">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324703" w:rsidRPr="00385B43" w:rsidRDefault="00324703" w:rsidP="00324703">
            <w:pPr>
              <w:jc w:val="center"/>
              <w:rPr>
                <w:rFonts w:ascii="Arial Narrow" w:hAnsi="Arial Narrow"/>
                <w:b/>
              </w:rPr>
            </w:pPr>
          </w:p>
        </w:tc>
      </w:tr>
      <w:tr w:rsidR="00324703" w:rsidRPr="00385B43" w14:paraId="27092851" w14:textId="77777777" w:rsidTr="00B51F3B">
        <w:trPr>
          <w:trHeight w:val="450"/>
        </w:trPr>
        <w:tc>
          <w:tcPr>
            <w:tcW w:w="2014" w:type="dxa"/>
            <w:shd w:val="clear" w:color="auto" w:fill="B8CCE4" w:themeFill="accent1" w:themeFillTint="66"/>
          </w:tcPr>
          <w:p w14:paraId="69954C58" w14:textId="77777777" w:rsidR="00324703" w:rsidRPr="00385B43" w:rsidRDefault="00324703" w:rsidP="00324703">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572F27DA" w:rsidR="00324703" w:rsidRPr="00385B43" w:rsidRDefault="00324703" w:rsidP="00324703">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ins w:id="46" w:author="Autor">
              <w:r w:rsidR="00186AD4">
                <w:rPr>
                  <w:rFonts w:ascii="Arial Narrow" w:hAnsi="Arial Narrow"/>
                  <w:sz w:val="18"/>
                  <w:szCs w:val="18"/>
                </w:rPr>
                <w:t>.</w:t>
              </w:r>
            </w:ins>
            <w:del w:id="47" w:author="Autor">
              <w:r w:rsidRPr="00385B43" w:rsidDel="00186AD4">
                <w:rPr>
                  <w:rFonts w:ascii="Arial Narrow" w:hAnsi="Arial Narrow"/>
                  <w:sz w:val="18"/>
                  <w:szCs w:val="18"/>
                </w:rPr>
                <w:delText xml:space="preserve">, ktorý/é bol/i na úrovni výzvy označený/é „s príznakom“. </w:delText>
              </w:r>
            </w:del>
            <w:r w:rsidRPr="00385B43">
              <w:rPr>
                <w:rFonts w:ascii="Arial Narrow" w:hAnsi="Arial Narrow"/>
                <w:sz w:val="18"/>
                <w:szCs w:val="18"/>
              </w:rPr>
              <w:t>Predpoklady</w:t>
            </w:r>
            <w:proofErr w:type="spellEnd"/>
            <w:r w:rsidRPr="00385B43">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324703" w:rsidRPr="00385B43" w14:paraId="203D3BBB" w14:textId="77777777" w:rsidTr="00B51F3B">
        <w:trPr>
          <w:trHeight w:val="444"/>
        </w:trPr>
        <w:tc>
          <w:tcPr>
            <w:tcW w:w="2014" w:type="dxa"/>
            <w:shd w:val="clear" w:color="auto" w:fill="B8CCE4" w:themeFill="accent1" w:themeFillTint="66"/>
            <w:hideMark/>
          </w:tcPr>
          <w:p w14:paraId="255C7CBA" w14:textId="421B6878" w:rsidR="00324703" w:rsidRPr="00385B43" w:rsidRDefault="00324703" w:rsidP="00324703">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324703" w:rsidRPr="00385B43" w:rsidRDefault="00324703" w:rsidP="00324703">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324703" w:rsidRPr="00385B43" w:rsidRDefault="00000000" w:rsidP="00324703">
            <w:pPr>
              <w:rPr>
                <w:rFonts w:ascii="Arial Narrow" w:hAnsi="Arial Narrow"/>
              </w:rPr>
            </w:pPr>
            <w:sdt>
              <w:sdtPr>
                <w:rPr>
                  <w:rFonts w:ascii="Arial Narrow" w:hAnsi="Arial Narrow"/>
                  <w:sz w:val="18"/>
                  <w:szCs w:val="18"/>
                </w:rPr>
                <w:id w:val="-660770831"/>
                <w:placeholder>
                  <w:docPart w:val="D180A4A365FC4FF89C74945CA67E4170"/>
                </w:placeholder>
                <w:showingPlcHdr/>
                <w:comboBox>
                  <w:listItem w:value="Vyberte položku."/>
                  <w:listItem w:displayText="nízka" w:value="nízka"/>
                  <w:listItem w:displayText="stredná" w:value="stredná"/>
                  <w:listItem w:displayText="vysoká" w:value="vysoká"/>
                </w:comboBox>
              </w:sdtPr>
              <w:sdtContent>
                <w:r w:rsidR="00324703" w:rsidRPr="00385B43">
                  <w:rPr>
                    <w:rStyle w:val="Zstupntext"/>
                  </w:rPr>
                  <w:t>Vyberte položku.</w:t>
                </w:r>
              </w:sdtContent>
            </w:sdt>
          </w:p>
        </w:tc>
      </w:tr>
      <w:tr w:rsidR="00324703" w:rsidRPr="00385B43" w14:paraId="008F79A1" w14:textId="77777777" w:rsidTr="00B51F3B">
        <w:trPr>
          <w:trHeight w:val="425"/>
        </w:trPr>
        <w:tc>
          <w:tcPr>
            <w:tcW w:w="2014" w:type="dxa"/>
            <w:shd w:val="clear" w:color="auto" w:fill="B8CCE4" w:themeFill="accent1" w:themeFillTint="66"/>
          </w:tcPr>
          <w:p w14:paraId="68293ED0" w14:textId="77777777" w:rsidR="00324703" w:rsidRPr="00385B43" w:rsidRDefault="00324703" w:rsidP="00324703">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324703" w:rsidRPr="00385B43" w:rsidRDefault="00324703" w:rsidP="00324703">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500CD4B5"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ins w:id="48" w:author="Autor">
              <w:r w:rsidR="00186AD4">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49" w:author="Autor">
              <w:r w:rsidDel="00186AD4">
                <w:rPr>
                  <w:rFonts w:ascii="Arial Narrow" w:hAnsi="Arial Narrow"/>
                  <w:sz w:val="18"/>
                  <w:szCs w:val="18"/>
                </w:rPr>
                <w:delText>.</w:delText>
              </w:r>
            </w:del>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3F1815D"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aktivity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6FDB7E9F" w14:textId="4E2F8246" w:rsidR="00E12281" w:rsidRPr="00385B43" w:rsidRDefault="008A2FD8" w:rsidP="00E12281">
            <w:pPr>
              <w:rPr>
                <w:ins w:id="50" w:author="Autor"/>
                <w:rFonts w:ascii="Arial Narrow" w:hAnsi="Arial Narrow"/>
                <w:sz w:val="18"/>
                <w:szCs w:val="18"/>
              </w:rPr>
            </w:pPr>
            <w:r w:rsidRPr="00385B43">
              <w:rPr>
                <w:rFonts w:ascii="Arial Narrow" w:hAnsi="Arial Narrow"/>
                <w:sz w:val="18"/>
                <w:szCs w:val="18"/>
              </w:rPr>
              <w:t xml:space="preserve">Popis projektu obsahuje stručnú informáciu </w:t>
            </w:r>
            <w:del w:id="51" w:author="Autor">
              <w:r w:rsidRPr="00385B43" w:rsidDel="00E12281">
                <w:rPr>
                  <w:rFonts w:ascii="Arial Narrow" w:hAnsi="Arial Narrow"/>
                  <w:sz w:val="18"/>
                  <w:szCs w:val="18"/>
                </w:rPr>
                <w:delText>o cieľoch projektu, aktivitách, mieste realizácie a merateľných ukazovateľoch projektu.</w:delText>
              </w:r>
            </w:del>
            <w:ins w:id="52" w:author="Autor">
              <w:r w:rsidR="00E12281" w:rsidRPr="00385B43">
                <w:rPr>
                  <w:rFonts w:ascii="Arial Narrow" w:hAnsi="Arial Narrow"/>
                  <w:sz w:val="18"/>
                  <w:szCs w:val="18"/>
                </w:rPr>
                <w:t xml:space="preserve"> o</w:t>
              </w:r>
              <w:r w:rsidR="00E12281">
                <w:rPr>
                  <w:rFonts w:ascii="Arial Narrow" w:hAnsi="Arial Narrow"/>
                  <w:sz w:val="18"/>
                  <w:szCs w:val="18"/>
                </w:rPr>
                <w:t xml:space="preserve"> realizovanej aktivite, </w:t>
              </w:r>
              <w:r w:rsidR="00E12281" w:rsidRPr="00385B43">
                <w:rPr>
                  <w:rFonts w:ascii="Arial Narrow" w:hAnsi="Arial Narrow"/>
                  <w:sz w:val="18"/>
                  <w:szCs w:val="18"/>
                </w:rPr>
                <w:t xml:space="preserve">cieľoch projektu, </w:t>
              </w:r>
              <w:r w:rsidR="00E12281">
                <w:rPr>
                  <w:rFonts w:ascii="Arial Narrow" w:hAnsi="Arial Narrow"/>
                  <w:sz w:val="18"/>
                  <w:szCs w:val="18"/>
                </w:rPr>
                <w:t xml:space="preserve">predmete – výdavkoch projektu, </w:t>
              </w:r>
              <w:r w:rsidR="00E12281" w:rsidRPr="00385B43">
                <w:rPr>
                  <w:rFonts w:ascii="Arial Narrow" w:hAnsi="Arial Narrow"/>
                  <w:sz w:val="18"/>
                  <w:szCs w:val="18"/>
                </w:rPr>
                <w:t>mieste realizácie a merateľných ukazovateľoch projektu.</w:t>
              </w:r>
            </w:ins>
          </w:p>
          <w:p w14:paraId="54BC2DCA" w14:textId="52958C2D" w:rsidR="008A2FD8" w:rsidRPr="00385B43" w:rsidDel="00E12281" w:rsidRDefault="008A2FD8" w:rsidP="00E12281">
            <w:pPr>
              <w:rPr>
                <w:del w:id="53" w:author="Autor"/>
                <w:rFonts w:ascii="Arial Narrow" w:hAnsi="Arial Narrow"/>
                <w:sz w:val="18"/>
                <w:szCs w:val="18"/>
              </w:rPr>
            </w:pP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38EEA59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60494BD7"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BF13F88"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w:t>
            </w:r>
            <w:del w:id="54" w:author="Autor">
              <w:r w:rsidR="008A2FD8" w:rsidRPr="00385B43" w:rsidDel="00E12281">
                <w:rPr>
                  <w:rFonts w:ascii="Arial Narrow" w:eastAsia="Calibri" w:hAnsi="Arial Narrow"/>
                  <w:sz w:val="18"/>
                  <w:szCs w:val="18"/>
                </w:rPr>
                <w:delText xml:space="preserve">s ohľadom na očakávané výsledky. </w:delText>
              </w:r>
              <w:r w:rsidRPr="00385B43" w:rsidDel="00E12281">
                <w:rPr>
                  <w:rFonts w:ascii="Arial Narrow" w:eastAsia="Calibri" w:hAnsi="Arial Narrow"/>
                  <w:sz w:val="18"/>
                  <w:szCs w:val="18"/>
                </w:rPr>
                <w:delText>Ž</w:delText>
              </w:r>
              <w:r w:rsidRPr="00385B43" w:rsidDel="00E12281">
                <w:rPr>
                  <w:rFonts w:ascii="Arial Narrow" w:hAnsi="Arial Narrow"/>
                  <w:sz w:val="18"/>
                  <w:szCs w:val="18"/>
                </w:rPr>
                <w:delText>iadateľ</w:delText>
              </w:r>
              <w:r w:rsidR="008A2FD8" w:rsidRPr="00385B43" w:rsidDel="00E12281">
                <w:rPr>
                  <w:rFonts w:ascii="Arial Narrow" w:eastAsia="Calibri" w:hAnsi="Arial Narrow"/>
                  <w:sz w:val="18"/>
                  <w:szCs w:val="18"/>
                </w:rPr>
                <w:delText xml:space="preserve"> zahrnie do predmetnej časti aj popis súladu realizácie projektu s</w:delText>
              </w:r>
              <w:r w:rsidR="00F13DF8" w:rsidRPr="00385B43" w:rsidDel="00E12281">
                <w:rPr>
                  <w:rFonts w:ascii="Arial Narrow" w:eastAsia="Calibri" w:hAnsi="Arial Narrow"/>
                  <w:sz w:val="18"/>
                  <w:szCs w:val="18"/>
                </w:rPr>
                <w:delText>o stratégiou CLLD</w:delText>
              </w:r>
            </w:del>
            <w:ins w:id="55" w:author="Autor">
              <w:r w:rsidR="00E12281">
                <w:rPr>
                  <w:rFonts w:ascii="Arial Narrow" w:eastAsia="Calibri" w:hAnsi="Arial Narrow"/>
                  <w:sz w:val="18"/>
                  <w:szCs w:val="18"/>
                </w:rPr>
                <w:t xml:space="preserve"> , tvoriacich predmet projektu</w:t>
              </w:r>
              <w:r w:rsidR="00E12281" w:rsidRPr="00385B43">
                <w:rPr>
                  <w:rFonts w:ascii="Arial Narrow" w:eastAsia="Calibri" w:hAnsi="Arial Narrow"/>
                  <w:sz w:val="18"/>
                  <w:szCs w:val="18"/>
                </w:rPr>
                <w:t xml:space="preserve"> s ohľadom na očakávané výsledky. Ž</w:t>
              </w:r>
              <w:r w:rsidR="00E12281" w:rsidRPr="00385B43">
                <w:rPr>
                  <w:rFonts w:ascii="Arial Narrow" w:hAnsi="Arial Narrow"/>
                  <w:sz w:val="18"/>
                  <w:szCs w:val="18"/>
                </w:rPr>
                <w:t>iadateľ</w:t>
              </w:r>
              <w:r w:rsidR="00E12281" w:rsidRPr="00385B43">
                <w:rPr>
                  <w:rFonts w:ascii="Arial Narrow" w:eastAsia="Calibri" w:hAnsi="Arial Narrow"/>
                  <w:sz w:val="18"/>
                  <w:szCs w:val="18"/>
                </w:rPr>
                <w:t xml:space="preserve"> zahrnie do predmetnej časti aj popis súladu realizácie projektu so stratégiou CLLD.</w:t>
              </w:r>
            </w:ins>
            <w:del w:id="56" w:author="Autor">
              <w:r w:rsidR="00F13DF8" w:rsidRPr="00385B43" w:rsidDel="00E12281">
                <w:rPr>
                  <w:rFonts w:ascii="Arial Narrow" w:eastAsia="Calibri" w:hAnsi="Arial Narrow"/>
                  <w:sz w:val="18"/>
                  <w:szCs w:val="18"/>
                </w:rPr>
                <w:delText>.</w:delText>
              </w:r>
            </w:del>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064AC345" w:rsidR="008A2FD8" w:rsidDel="00E12281" w:rsidRDefault="008A2FD8" w:rsidP="00F13DF8">
            <w:pPr>
              <w:pStyle w:val="Odsekzoznamu"/>
              <w:numPr>
                <w:ilvl w:val="0"/>
                <w:numId w:val="28"/>
              </w:numPr>
              <w:ind w:left="426"/>
              <w:rPr>
                <w:del w:id="57" w:author="Autor"/>
                <w:rFonts w:ascii="Arial Narrow" w:eastAsia="Calibri" w:hAnsi="Arial Narrow"/>
                <w:sz w:val="18"/>
                <w:szCs w:val="18"/>
              </w:rPr>
            </w:pPr>
            <w:del w:id="58" w:author="Autor">
              <w:r w:rsidRPr="00385B43" w:rsidDel="00E12281">
                <w:rPr>
                  <w:rFonts w:ascii="Arial Narrow" w:eastAsia="Calibri" w:hAnsi="Arial Narrow"/>
                  <w:sz w:val="18"/>
                  <w:szCs w:val="18"/>
                </w:rPr>
                <w:delText>popis jednotlivých aktivít projektu a ich technické zabezpečenie</w:delText>
              </w:r>
              <w:r w:rsidR="00F13DF8" w:rsidRPr="00385B43" w:rsidDel="00E12281">
                <w:rPr>
                  <w:rFonts w:ascii="Arial Narrow" w:eastAsia="Calibri" w:hAnsi="Arial Narrow"/>
                  <w:sz w:val="18"/>
                  <w:szCs w:val="18"/>
                </w:rPr>
                <w:delText>,</w:delText>
              </w:r>
            </w:del>
          </w:p>
          <w:p w14:paraId="32BDC5BD" w14:textId="77777777" w:rsidR="00E12281" w:rsidRDefault="00E12281" w:rsidP="00E12281">
            <w:pPr>
              <w:pStyle w:val="Odsekzoznamu"/>
              <w:numPr>
                <w:ilvl w:val="0"/>
                <w:numId w:val="28"/>
              </w:numPr>
              <w:ind w:left="426"/>
              <w:rPr>
                <w:ins w:id="59" w:author="Autor"/>
                <w:rFonts w:ascii="Arial Narrow" w:eastAsia="Calibri" w:hAnsi="Arial Narrow"/>
                <w:sz w:val="18"/>
                <w:szCs w:val="18"/>
              </w:rPr>
            </w:pPr>
            <w:ins w:id="60"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 vecný popis jednotlivých výdavkov definovaných v rozpočte</w:t>
              </w:r>
            </w:ins>
          </w:p>
          <w:p w14:paraId="7D31F312" w14:textId="068AA480" w:rsidR="00E12281" w:rsidRPr="003535AD" w:rsidRDefault="00E12281" w:rsidP="00E12281">
            <w:pPr>
              <w:pStyle w:val="Odsekzoznamu"/>
              <w:numPr>
                <w:ilvl w:val="0"/>
                <w:numId w:val="28"/>
              </w:numPr>
              <w:ind w:left="426"/>
              <w:rPr>
                <w:ins w:id="61" w:author="Autor"/>
                <w:rFonts w:ascii="Arial Narrow" w:eastAsia="Calibri" w:hAnsi="Arial Narrow"/>
                <w:sz w:val="18"/>
                <w:szCs w:val="18"/>
                <w:rPrChange w:id="62" w:author="Autor">
                  <w:rPr>
                    <w:ins w:id="63" w:author="Autor"/>
                  </w:rPr>
                </w:rPrChange>
              </w:rPr>
            </w:pPr>
            <w:ins w:id="64"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18E7EC6B"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324703">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1D806454" w14:textId="1D57BE77" w:rsidR="008C79D4" w:rsidRDefault="008A2FD8" w:rsidP="008C79D4">
            <w:pPr>
              <w:pStyle w:val="Odsekzoznamu"/>
              <w:numPr>
                <w:ilvl w:val="0"/>
                <w:numId w:val="28"/>
              </w:numPr>
              <w:ind w:left="426"/>
              <w:rPr>
                <w:ins w:id="65" w:author="Auto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w:t>
            </w:r>
            <w:r w:rsidR="00F13DF8" w:rsidRPr="008C79D4">
              <w:rPr>
                <w:rFonts w:ascii="Arial Narrow" w:eastAsia="Calibri" w:hAnsi="Arial Narrow"/>
                <w:sz w:val="18"/>
                <w:szCs w:val="18"/>
              </w:rPr>
              <w:t xml:space="preserve"> projektu.</w:t>
            </w:r>
          </w:p>
          <w:p w14:paraId="4A328E7B" w14:textId="1E9DEF68" w:rsidR="00E12281" w:rsidRPr="003535AD" w:rsidRDefault="00E12281" w:rsidP="00E12281">
            <w:pPr>
              <w:pStyle w:val="Odsekzoznamu"/>
              <w:numPr>
                <w:ilvl w:val="0"/>
                <w:numId w:val="28"/>
              </w:numPr>
              <w:ind w:left="426"/>
              <w:rPr>
                <w:rFonts w:ascii="Arial Narrow" w:eastAsia="Calibri" w:hAnsi="Arial Narrow"/>
                <w:sz w:val="18"/>
                <w:szCs w:val="18"/>
                <w:rPrChange w:id="66" w:author="Autor">
                  <w:rPr/>
                </w:rPrChange>
              </w:rPr>
            </w:pPr>
            <w:ins w:id="67"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p w14:paraId="26B9EADA" w14:textId="77777777" w:rsidR="008A2FD8" w:rsidRPr="00385B43" w:rsidRDefault="008A2FD8" w:rsidP="00F13DF8">
            <w:pPr>
              <w:pStyle w:val="Default"/>
              <w:jc w:val="both"/>
              <w:rPr>
                <w:rFonts w:ascii="Arial Narrow" w:hAnsi="Arial Narrow"/>
                <w:sz w:val="18"/>
                <w:szCs w:val="18"/>
              </w:rPr>
            </w:pPr>
          </w:p>
          <w:p w14:paraId="17CE5497" w14:textId="3FEFEF29"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B2B6EB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68" w:author="Autor">
              <w:r w:rsidR="008A2FD8" w:rsidRPr="00385B43" w:rsidDel="00E12281">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661FA2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9" w:author="Autor">
              <w:r w:rsidRPr="00385B43" w:rsidDel="00E12281">
                <w:rPr>
                  <w:rFonts w:ascii="Arial Narrow" w:eastAsia="Calibri" w:hAnsi="Arial Narrow"/>
                  <w:sz w:val="18"/>
                  <w:szCs w:val="18"/>
                </w:rPr>
                <w:delText xml:space="preserve">navrhovaných hlavných aktivít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3DFFAC4A" w:rsidR="008A2FD8" w:rsidRPr="00385B43" w:rsidRDefault="00E12281" w:rsidP="00F13DF8">
            <w:pPr>
              <w:pStyle w:val="Odsekzoznamu"/>
              <w:numPr>
                <w:ilvl w:val="0"/>
                <w:numId w:val="28"/>
              </w:numPr>
              <w:ind w:left="426"/>
              <w:rPr>
                <w:rFonts w:ascii="Arial Narrow" w:eastAsia="Calibri" w:hAnsi="Arial Narrow"/>
                <w:sz w:val="18"/>
                <w:szCs w:val="18"/>
              </w:rPr>
            </w:pPr>
            <w:ins w:id="70" w:author="Auto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ins>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6C65EE1B" w14:textId="77777777" w:rsidR="00F13DF8" w:rsidRPr="00385B43" w:rsidRDefault="00F13DF8" w:rsidP="00F13DF8">
            <w:pPr>
              <w:ind w:left="66"/>
              <w:rPr>
                <w:rFonts w:ascii="Arial Narrow" w:hAnsi="Arial Narrow"/>
                <w:sz w:val="18"/>
                <w:szCs w:val="18"/>
              </w:rPr>
            </w:pPr>
          </w:p>
          <w:p w14:paraId="1348609B" w14:textId="492EE843"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19C8EE4C"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6BF7154E" w14:textId="77777777" w:rsidR="00402A70" w:rsidRDefault="00385B43" w:rsidP="00385B43">
            <w:pPr>
              <w:jc w:val="left"/>
              <w:rPr>
                <w:ins w:id="71" w:author="Auto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del w:id="72" w:author="Autor">
              <w:r w:rsidR="00402A70" w:rsidRPr="00385B43" w:rsidDel="00E12281">
                <w:rPr>
                  <w:rFonts w:ascii="Arial Narrow" w:hAnsi="Arial Narrow"/>
                  <w:sz w:val="18"/>
                  <w:szCs w:val="18"/>
                </w:rPr>
                <w:delText xml:space="preserve">celkovú hodnotu žiadaného príspevku z rozpočtu </w:delText>
              </w:r>
            </w:del>
            <w:ins w:id="73" w:author="Autor">
              <w:r w:rsidR="00E12281">
                <w:rPr>
                  <w:rFonts w:ascii="Arial Narrow" w:hAnsi="Arial Narrow"/>
                  <w:sz w:val="18"/>
                  <w:szCs w:val="18"/>
                </w:rPr>
                <w:t>hodnoty v súlade s </w:t>
              </w:r>
              <w:r w:rsidR="00E12281" w:rsidRPr="00385B43">
                <w:rPr>
                  <w:rFonts w:ascii="Arial Narrow" w:hAnsi="Arial Narrow"/>
                  <w:sz w:val="18"/>
                  <w:szCs w:val="18"/>
                </w:rPr>
                <w:t>rozpočt</w:t>
              </w:r>
              <w:r w:rsidR="00E12281">
                <w:rPr>
                  <w:rFonts w:ascii="Arial Narrow" w:hAnsi="Arial Narrow"/>
                  <w:sz w:val="18"/>
                  <w:szCs w:val="18"/>
                </w:rPr>
                <w:t xml:space="preserve">om </w:t>
              </w:r>
            </w:ins>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3F2CF969" w14:textId="77777777" w:rsidR="00E12281" w:rsidRDefault="00E12281" w:rsidP="00385B43">
            <w:pPr>
              <w:jc w:val="left"/>
              <w:rPr>
                <w:ins w:id="74" w:author="Autor"/>
                <w:rFonts w:ascii="Arial Narrow" w:hAnsi="Arial Narrow"/>
                <w:b/>
              </w:rPr>
            </w:pPr>
          </w:p>
          <w:p w14:paraId="23AE5024" w14:textId="77777777" w:rsidR="00E12281" w:rsidRPr="00E12281" w:rsidRDefault="00E12281" w:rsidP="00E12281">
            <w:pPr>
              <w:jc w:val="left"/>
              <w:rPr>
                <w:ins w:id="75" w:author="Autor"/>
                <w:rFonts w:ascii="Arial Narrow" w:hAnsi="Arial Narrow"/>
                <w:b/>
              </w:rPr>
            </w:pPr>
            <w:ins w:id="76" w:author="Autor">
              <w:r w:rsidRPr="00E12281">
                <w:rPr>
                  <w:rFonts w:ascii="Arial Narrow" w:hAnsi="Arial Narrow"/>
                  <w:b/>
                </w:rPr>
                <w:t>Celkové oprávnené výdavky:</w:t>
              </w:r>
            </w:ins>
          </w:p>
          <w:p w14:paraId="71452E52" w14:textId="77777777" w:rsidR="00E12281" w:rsidRPr="00E12281" w:rsidRDefault="00E12281" w:rsidP="00E12281">
            <w:pPr>
              <w:jc w:val="left"/>
              <w:rPr>
                <w:ins w:id="77" w:author="Autor"/>
                <w:rFonts w:ascii="Arial Narrow" w:hAnsi="Arial Narrow"/>
                <w:b/>
              </w:rPr>
            </w:pPr>
          </w:p>
          <w:p w14:paraId="060EF74E" w14:textId="77777777" w:rsidR="00E12281" w:rsidRPr="00E12281" w:rsidRDefault="00E12281" w:rsidP="00E12281">
            <w:pPr>
              <w:jc w:val="left"/>
              <w:rPr>
                <w:ins w:id="78" w:author="Autor"/>
                <w:rFonts w:ascii="Arial Narrow" w:hAnsi="Arial Narrow"/>
                <w:b/>
              </w:rPr>
            </w:pPr>
            <w:ins w:id="79" w:author="Autor">
              <w:r w:rsidRPr="00E12281">
                <w:rPr>
                  <w:rFonts w:ascii="Arial Narrow" w:hAnsi="Arial Narrow"/>
                  <w:b/>
                </w:rPr>
                <w:t>Miera príspevku z celkových oprávnených výdavkov (%):</w:t>
              </w:r>
            </w:ins>
          </w:p>
          <w:p w14:paraId="07321407" w14:textId="77777777" w:rsidR="00E12281" w:rsidRPr="00E12281" w:rsidRDefault="00E12281" w:rsidP="00E12281">
            <w:pPr>
              <w:jc w:val="left"/>
              <w:rPr>
                <w:ins w:id="80" w:author="Autor"/>
                <w:rFonts w:ascii="Arial Narrow" w:hAnsi="Arial Narrow"/>
                <w:b/>
              </w:rPr>
            </w:pPr>
          </w:p>
          <w:p w14:paraId="2736F5DC" w14:textId="77777777" w:rsidR="00E12281" w:rsidRPr="00E12281" w:rsidRDefault="00E12281" w:rsidP="00E12281">
            <w:pPr>
              <w:jc w:val="left"/>
              <w:rPr>
                <w:ins w:id="81" w:author="Autor"/>
                <w:rFonts w:ascii="Arial Narrow" w:hAnsi="Arial Narrow"/>
                <w:b/>
              </w:rPr>
            </w:pPr>
            <w:ins w:id="82" w:author="Autor">
              <w:r w:rsidRPr="00E12281">
                <w:rPr>
                  <w:rFonts w:ascii="Arial Narrow" w:hAnsi="Arial Narrow"/>
                  <w:b/>
                </w:rPr>
                <w:t>Žiadaná výška príspevku:</w:t>
              </w:r>
            </w:ins>
          </w:p>
          <w:p w14:paraId="0282BDEF" w14:textId="77777777" w:rsidR="00E12281" w:rsidRPr="00E12281" w:rsidRDefault="00E12281" w:rsidP="00E12281">
            <w:pPr>
              <w:jc w:val="left"/>
              <w:rPr>
                <w:ins w:id="83" w:author="Autor"/>
                <w:rFonts w:ascii="Arial Narrow" w:hAnsi="Arial Narrow"/>
                <w:b/>
              </w:rPr>
            </w:pPr>
          </w:p>
          <w:p w14:paraId="16E10B46" w14:textId="6CBD3876" w:rsidR="00E12281" w:rsidRPr="00385B43" w:rsidRDefault="00E12281" w:rsidP="00E12281">
            <w:pPr>
              <w:jc w:val="left"/>
              <w:rPr>
                <w:rFonts w:ascii="Arial Narrow" w:hAnsi="Arial Narrow"/>
                <w:b/>
              </w:rPr>
            </w:pPr>
            <w:ins w:id="84" w:author="Autor">
              <w:r w:rsidRPr="00E12281">
                <w:rPr>
                  <w:rFonts w:ascii="Arial Narrow" w:hAnsi="Arial Narrow"/>
                  <w:b/>
                </w:rPr>
                <w:t>Výška spolufinancovania oprávnených výdavkov žiadateľom:</w:t>
              </w:r>
            </w:ins>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A478323"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0FE900B7"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9A1CBF" w:rsidRDefault="00C0655E" w:rsidP="00C5470C">
            <w:pPr>
              <w:pStyle w:val="Odsekzoznamu"/>
              <w:tabs>
                <w:tab w:val="left" w:pos="1593"/>
              </w:tabs>
              <w:autoSpaceDE w:val="0"/>
              <w:autoSpaceDN w:val="0"/>
              <w:ind w:left="1593" w:hanging="1527"/>
              <w:rPr>
                <w:rFonts w:ascii="Arial Narrow" w:hAnsi="Arial Narrow"/>
                <w:sz w:val="18"/>
                <w:szCs w:val="18"/>
              </w:rPr>
            </w:pPr>
            <w:r w:rsidRPr="009A1CBF">
              <w:rPr>
                <w:rFonts w:ascii="Arial Narrow" w:hAnsi="Arial Narrow"/>
                <w:sz w:val="18"/>
                <w:szCs w:val="18"/>
              </w:rPr>
              <w:t>Bez osobitnej prílohy</w:t>
            </w:r>
          </w:p>
          <w:p w14:paraId="0E19D21B" w14:textId="78CD2E0A" w:rsidR="00C0655E" w:rsidRPr="009A1CBF" w:rsidRDefault="00353C0C" w:rsidP="00C5470C">
            <w:pPr>
              <w:pStyle w:val="Odsekzoznamu"/>
              <w:tabs>
                <w:tab w:val="left" w:pos="1593"/>
              </w:tabs>
              <w:autoSpaceDE w:val="0"/>
              <w:autoSpaceDN w:val="0"/>
              <w:ind w:left="1593" w:hanging="1527"/>
              <w:rPr>
                <w:rFonts w:ascii="Arial Narrow" w:hAnsi="Arial Narrow"/>
                <w:sz w:val="18"/>
                <w:szCs w:val="18"/>
              </w:rPr>
            </w:pPr>
            <w:r w:rsidRPr="009A1CBF">
              <w:rPr>
                <w:rFonts w:ascii="Arial Narrow" w:hAnsi="Arial Narrow"/>
                <w:sz w:val="18"/>
                <w:szCs w:val="18"/>
              </w:rPr>
              <w:t xml:space="preserve">Príloha č. </w:t>
            </w:r>
            <w:r w:rsidR="00AC7BB7" w:rsidRPr="00CF41F5">
              <w:rPr>
                <w:rFonts w:ascii="Arial Narrow" w:hAnsi="Arial Narrow"/>
                <w:sz w:val="18"/>
                <w:szCs w:val="18"/>
              </w:rPr>
              <w:t>1</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w:t>
            </w:r>
            <w:r w:rsidR="00C0655E" w:rsidRPr="009A1CBF">
              <w:rPr>
                <w:rFonts w:ascii="Arial Narrow" w:hAnsi="Arial Narrow"/>
                <w:sz w:val="18"/>
                <w:szCs w:val="18"/>
              </w:rPr>
              <w:t xml:space="preserve">Splnomocnenie, ak </w:t>
            </w:r>
            <w:proofErr w:type="spellStart"/>
            <w:r w:rsidR="00C0655E" w:rsidRPr="009A1CBF">
              <w:rPr>
                <w:rFonts w:ascii="Arial Narrow" w:hAnsi="Arial Narrow"/>
                <w:sz w:val="18"/>
                <w:szCs w:val="18"/>
              </w:rPr>
              <w:t>ŽoPr</w:t>
            </w:r>
            <w:proofErr w:type="spellEnd"/>
            <w:r w:rsidR="00C0655E" w:rsidRPr="009A1CBF">
              <w:rPr>
                <w:rFonts w:ascii="Arial Narrow" w:hAnsi="Arial Narrow"/>
                <w:sz w:val="18"/>
                <w:szCs w:val="18"/>
              </w:rPr>
              <w:t xml:space="preserve"> podpisuje splnomocnená osoba a nie štatutárny orgán </w:t>
            </w:r>
            <w:r w:rsidR="00385B43" w:rsidRPr="009A1CBF">
              <w:rPr>
                <w:rFonts w:ascii="Arial Narrow" w:hAnsi="Arial Narrow"/>
                <w:sz w:val="18"/>
                <w:szCs w:val="18"/>
              </w:rPr>
              <w:t>žiadateľa</w:t>
            </w:r>
            <w:r w:rsidRPr="009A1CBF">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726C335C" w:rsidR="00C0655E" w:rsidRPr="009A1CBF" w:rsidRDefault="00C0655E" w:rsidP="00C5470C">
            <w:pPr>
              <w:pStyle w:val="Odsekzoznamu"/>
              <w:tabs>
                <w:tab w:val="left" w:pos="1593"/>
              </w:tabs>
              <w:autoSpaceDE w:val="0"/>
              <w:autoSpaceDN w:val="0"/>
              <w:ind w:left="1593" w:hanging="1527"/>
              <w:rPr>
                <w:rFonts w:ascii="Arial Narrow" w:hAnsi="Arial Narrow"/>
                <w:sz w:val="18"/>
                <w:szCs w:val="18"/>
              </w:rPr>
            </w:pPr>
            <w:r w:rsidRPr="009A1CBF">
              <w:rPr>
                <w:rFonts w:ascii="Arial Narrow" w:hAnsi="Arial Narrow"/>
                <w:sz w:val="18"/>
                <w:szCs w:val="18"/>
              </w:rPr>
              <w:t xml:space="preserve">Príloha č. </w:t>
            </w:r>
            <w:r w:rsidR="00AC7BB7" w:rsidRPr="00CF41F5">
              <w:rPr>
                <w:rFonts w:ascii="Arial Narrow" w:hAnsi="Arial Narrow"/>
                <w:sz w:val="18"/>
                <w:szCs w:val="18"/>
              </w:rPr>
              <w:t>2</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Test podniku v</w:t>
            </w:r>
            <w:r w:rsidR="00862AC5" w:rsidRPr="009A1CBF">
              <w:rPr>
                <w:rFonts w:ascii="Arial Narrow" w:hAnsi="Arial Narrow"/>
                <w:sz w:val="18"/>
                <w:szCs w:val="18"/>
              </w:rPr>
              <w:t> </w:t>
            </w:r>
            <w:r w:rsidRPr="009A1CBF">
              <w:rPr>
                <w:rFonts w:ascii="Arial Narrow" w:hAnsi="Arial Narrow"/>
                <w:sz w:val="18"/>
                <w:szCs w:val="18"/>
              </w:rPr>
              <w:t>ťažkostiach</w:t>
            </w:r>
          </w:p>
          <w:p w14:paraId="7621A051" w14:textId="547EBAA4" w:rsidR="00862AC5" w:rsidRPr="009A1CBF" w:rsidRDefault="00862AC5">
            <w:pPr>
              <w:pStyle w:val="Odsekzoznamu"/>
              <w:tabs>
                <w:tab w:val="left" w:pos="1593"/>
              </w:tabs>
              <w:autoSpaceDE w:val="0"/>
              <w:autoSpaceDN w:val="0"/>
              <w:ind w:left="1593" w:hanging="1527"/>
              <w:rPr>
                <w:rFonts w:ascii="Arial Narrow" w:hAnsi="Arial Narrow"/>
                <w:sz w:val="18"/>
                <w:szCs w:val="18"/>
              </w:rPr>
            </w:pPr>
            <w:r w:rsidRPr="009A1CBF">
              <w:rPr>
                <w:rFonts w:ascii="Arial Narrow" w:hAnsi="Arial Narrow"/>
                <w:sz w:val="18"/>
                <w:szCs w:val="18"/>
              </w:rPr>
              <w:t>Účtovná závierka žiadateľa (ak nie je zverejnená v registri účtovných závierok)</w:t>
            </w:r>
            <w:r w:rsidR="009A1CBF" w:rsidRPr="009A1CBF" w:rsidDel="009A1CB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6438A387" w:rsidR="00C0655E" w:rsidRPr="009A1CBF" w:rsidRDefault="00C0655E" w:rsidP="00C5470C">
            <w:pPr>
              <w:pStyle w:val="Odsekzoznamu"/>
              <w:autoSpaceDE w:val="0"/>
              <w:autoSpaceDN w:val="0"/>
              <w:ind w:left="1456" w:hanging="1390"/>
              <w:rPr>
                <w:rFonts w:ascii="Arial Narrow" w:hAnsi="Arial Narrow"/>
                <w:sz w:val="18"/>
                <w:szCs w:val="18"/>
              </w:rPr>
            </w:pPr>
            <w:r w:rsidRPr="009A1CBF">
              <w:rPr>
                <w:rFonts w:ascii="Arial Narrow" w:hAnsi="Arial Narrow"/>
                <w:sz w:val="18"/>
                <w:szCs w:val="18"/>
              </w:rPr>
              <w:t xml:space="preserve">Príloha č. </w:t>
            </w:r>
            <w:r w:rsidR="009A1CBF" w:rsidRPr="00CF41F5">
              <w:rPr>
                <w:rFonts w:ascii="Arial Narrow" w:hAnsi="Arial Narrow"/>
                <w:sz w:val="18"/>
                <w:szCs w:val="18"/>
              </w:rPr>
              <w:t>3</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Dokumenty preukazujúce finančnú spôsobilosť</w:t>
            </w:r>
            <w:r w:rsidRPr="009A1CBF" w:rsidDel="0016689D">
              <w:rPr>
                <w:rFonts w:ascii="Arial Narrow" w:hAnsi="Arial Narrow"/>
                <w:sz w:val="18"/>
                <w:szCs w:val="18"/>
              </w:rPr>
              <w:t xml:space="preserve"> </w:t>
            </w:r>
            <w:r w:rsidRPr="009A1CBF">
              <w:rPr>
                <w:rFonts w:ascii="Arial Narrow" w:hAnsi="Arial Narrow"/>
                <w:sz w:val="18"/>
                <w:szCs w:val="18"/>
              </w:rPr>
              <w:t>žiadateľa (ak relevantné</w:t>
            </w:r>
            <w:r w:rsidR="00353C0C" w:rsidRPr="009A1CBF">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6BE65339"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7E13A219" w:rsidR="00C0655E" w:rsidRPr="009A1CBF" w:rsidRDefault="00C0655E" w:rsidP="00201F91">
            <w:pPr>
              <w:pStyle w:val="Odsekzoznamu"/>
              <w:tabs>
                <w:tab w:val="left" w:pos="1593"/>
              </w:tabs>
              <w:autoSpaceDE w:val="0"/>
              <w:autoSpaceDN w:val="0"/>
              <w:ind w:left="1593" w:hanging="1527"/>
              <w:rPr>
                <w:rFonts w:ascii="Arial Narrow" w:hAnsi="Arial Narrow"/>
                <w:sz w:val="18"/>
                <w:szCs w:val="18"/>
              </w:rPr>
            </w:pPr>
            <w:r w:rsidRPr="009A1CBF">
              <w:rPr>
                <w:rFonts w:ascii="Arial Narrow" w:hAnsi="Arial Narrow"/>
                <w:sz w:val="18"/>
                <w:szCs w:val="18"/>
              </w:rPr>
              <w:t xml:space="preserve">Príloha č. </w:t>
            </w:r>
            <w:r w:rsidR="009A1CBF" w:rsidRPr="00CF41F5">
              <w:rPr>
                <w:rFonts w:ascii="Arial Narrow" w:hAnsi="Arial Narrow"/>
                <w:sz w:val="18"/>
                <w:szCs w:val="18"/>
              </w:rPr>
              <w:t>4</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Uznesenie, resp. výpis z uznesenia o schválení programu rozvoja a príslušnej územnoplánovacej dokumentácie (ak</w:t>
            </w:r>
            <w:r w:rsidR="00C5470C" w:rsidRPr="009A1CBF">
              <w:rPr>
                <w:rFonts w:ascii="Arial Narrow" w:hAnsi="Arial Narrow"/>
                <w:sz w:val="18"/>
                <w:szCs w:val="18"/>
              </w:rPr>
              <w:t xml:space="preserve"> relevantné, </w:t>
            </w:r>
            <w:proofErr w:type="spellStart"/>
            <w:r w:rsidR="00C5470C" w:rsidRPr="009A1CBF">
              <w:rPr>
                <w:rFonts w:ascii="Arial Narrow" w:hAnsi="Arial Narrow"/>
                <w:sz w:val="18"/>
                <w:szCs w:val="18"/>
              </w:rPr>
              <w:t>t.j</w:t>
            </w:r>
            <w:proofErr w:type="spellEnd"/>
            <w:r w:rsidR="00C5470C" w:rsidRPr="009A1CBF">
              <w:rPr>
                <w:rFonts w:ascii="Arial Narrow" w:hAnsi="Arial Narrow"/>
                <w:sz w:val="18"/>
                <w:szCs w:val="18"/>
              </w:rPr>
              <w:t xml:space="preserve">. ak </w:t>
            </w:r>
            <w:r w:rsidR="00385B43" w:rsidRPr="009A1CBF">
              <w:rPr>
                <w:rFonts w:ascii="Arial Narrow" w:hAnsi="Arial Narrow"/>
                <w:sz w:val="18"/>
                <w:szCs w:val="18"/>
              </w:rPr>
              <w:t xml:space="preserve">žiadateľ </w:t>
            </w:r>
            <w:r w:rsidR="003213BB" w:rsidRPr="009A1CBF">
              <w:rPr>
                <w:rFonts w:ascii="Arial Narrow" w:hAnsi="Arial Narrow"/>
                <w:sz w:val="18"/>
                <w:szCs w:val="18"/>
              </w:rPr>
              <w:t xml:space="preserve">– obec </w:t>
            </w:r>
            <w:r w:rsidR="00C5470C" w:rsidRPr="009A1CBF">
              <w:rPr>
                <w:rFonts w:ascii="Arial Narrow" w:hAnsi="Arial Narrow"/>
                <w:sz w:val="18"/>
                <w:szCs w:val="18"/>
              </w:rPr>
              <w:t>nemá dokumenty</w:t>
            </w:r>
            <w:r w:rsidRPr="009A1CBF">
              <w:rPr>
                <w:rFonts w:ascii="Arial Narrow" w:hAnsi="Arial Narrow"/>
                <w:sz w:val="18"/>
                <w:szCs w:val="18"/>
              </w:rPr>
              <w:t xml:space="preserve"> zverejnené na webovom sídle ob</w:t>
            </w:r>
            <w:r w:rsidR="003213BB" w:rsidRPr="009A1CBF">
              <w:rPr>
                <w:rFonts w:ascii="Arial Narrow" w:hAnsi="Arial Narrow"/>
                <w:sz w:val="18"/>
                <w:szCs w:val="18"/>
              </w:rPr>
              <w:t>c</w:t>
            </w:r>
            <w:r w:rsidRPr="009A1CBF">
              <w:rPr>
                <w:rFonts w:ascii="Arial Narrow" w:hAnsi="Arial Narrow"/>
                <w:sz w:val="18"/>
                <w:szCs w:val="18"/>
              </w:rPr>
              <w:t>e)</w:t>
            </w:r>
            <w:r w:rsidR="00C5470C" w:rsidRPr="009A1CBF">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368F712F"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56F68B9" w:rsidR="00C0655E" w:rsidRPr="009A1CBF" w:rsidRDefault="00C0655E">
            <w:pPr>
              <w:pStyle w:val="Odsekzoznamu"/>
              <w:tabs>
                <w:tab w:val="left" w:pos="1338"/>
              </w:tabs>
              <w:autoSpaceDE w:val="0"/>
              <w:autoSpaceDN w:val="0"/>
              <w:ind w:left="1338" w:hanging="1272"/>
              <w:jc w:val="left"/>
              <w:rPr>
                <w:rFonts w:ascii="Arial Narrow" w:hAnsi="Arial Narrow"/>
                <w:sz w:val="18"/>
                <w:szCs w:val="18"/>
              </w:rPr>
            </w:pPr>
            <w:r w:rsidRPr="009A1CBF">
              <w:rPr>
                <w:rFonts w:ascii="Arial Narrow" w:hAnsi="Arial Narrow"/>
                <w:sz w:val="18"/>
                <w:szCs w:val="18"/>
              </w:rPr>
              <w:t xml:space="preserve">Príloha č. </w:t>
            </w:r>
            <w:r w:rsidR="009A1CBF" w:rsidRPr="00CF41F5">
              <w:rPr>
                <w:rFonts w:ascii="Arial Narrow" w:hAnsi="Arial Narrow"/>
                <w:sz w:val="18"/>
                <w:szCs w:val="18"/>
              </w:rPr>
              <w:t>5</w:t>
            </w:r>
            <w:r w:rsidRPr="009A1CBF">
              <w:rPr>
                <w:rFonts w:ascii="Arial Narrow" w:hAnsi="Arial Narrow"/>
                <w:sz w:val="18"/>
                <w:szCs w:val="18"/>
              </w:rPr>
              <w:t xml:space="preserve"> </w:t>
            </w:r>
            <w:proofErr w:type="spellStart"/>
            <w:r w:rsidRPr="009A1CBF">
              <w:rPr>
                <w:rFonts w:ascii="Arial Narrow" w:hAnsi="Arial Narrow"/>
                <w:sz w:val="18"/>
                <w:szCs w:val="18"/>
              </w:rPr>
              <w:t>ŽoP</w:t>
            </w:r>
            <w:r w:rsidR="00CE155D" w:rsidRPr="009A1CBF">
              <w:rPr>
                <w:rFonts w:ascii="Arial Narrow" w:hAnsi="Arial Narrow"/>
                <w:sz w:val="18"/>
                <w:szCs w:val="18"/>
              </w:rPr>
              <w:t>r</w:t>
            </w:r>
            <w:proofErr w:type="spellEnd"/>
            <w:r w:rsidRPr="009A1CBF">
              <w:rPr>
                <w:rFonts w:ascii="Arial Narrow" w:hAnsi="Arial Narrow"/>
                <w:sz w:val="18"/>
                <w:szCs w:val="18"/>
              </w:rPr>
              <w:t xml:space="preserve"> – Výpis z registra trestov</w:t>
            </w:r>
            <w:r w:rsidR="00CE155D" w:rsidRPr="009A1CBF">
              <w:rPr>
                <w:rFonts w:ascii="Arial Narrow" w:hAnsi="Arial Narrow"/>
                <w:sz w:val="18"/>
                <w:szCs w:val="18"/>
              </w:rPr>
              <w:t xml:space="preserve"> fyzických osôb</w:t>
            </w:r>
            <w:r w:rsidR="00B82C04" w:rsidRPr="009A1CBF">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7220463C"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w:t>
            </w:r>
            <w:r w:rsidR="00566F1F">
              <w:rPr>
                <w:rFonts w:ascii="Arial Narrow" w:hAnsi="Arial Narrow"/>
                <w:sz w:val="18"/>
                <w:szCs w:val="18"/>
              </w:rPr>
              <w:t xml:space="preserve"> </w:t>
            </w:r>
            <w:r w:rsidRPr="00385B43">
              <w:rPr>
                <w:rFonts w:ascii="Arial Narrow" w:hAnsi="Arial Narrow"/>
                <w:sz w:val="18"/>
                <w:szCs w:val="18"/>
              </w:rPr>
              <w:t>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9A1CBF"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9A1CBF">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9A1CB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9A1CBF">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623DDD60"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del w:id="85" w:author="Autor">
              <w:r w:rsidRPr="00385B43" w:rsidDel="0002351A">
                <w:rPr>
                  <w:rFonts w:ascii="Arial Narrow" w:hAnsi="Arial Narrow"/>
                  <w:sz w:val="18"/>
                  <w:szCs w:val="18"/>
                </w:rPr>
                <w:delText>práce na projekte pred nadobudnutím účinnosti zmluvy o </w:delText>
              </w:r>
            </w:del>
            <w:ins w:id="86" w:author="Autor">
              <w:r w:rsidR="0002351A">
                <w:rPr>
                  <w:rFonts w:ascii="Arial Narrow" w:hAnsi="Arial Narrow"/>
                  <w:sz w:val="18"/>
                  <w:szCs w:val="18"/>
                </w:rPr>
                <w:t> </w:t>
              </w:r>
            </w:ins>
            <w:del w:id="87" w:author="Autor">
              <w:r w:rsidRPr="00385B43" w:rsidDel="0002351A">
                <w:rPr>
                  <w:rFonts w:ascii="Arial Narrow" w:hAnsi="Arial Narrow"/>
                  <w:sz w:val="18"/>
                  <w:szCs w:val="18"/>
                </w:rPr>
                <w:delText>príspevku</w:delText>
              </w:r>
            </w:del>
            <w:ins w:id="88" w:author="Autor">
              <w:r w:rsidR="0002351A">
                <w:rPr>
                  <w:rFonts w:ascii="Arial Narrow" w:hAnsi="Arial Narrow"/>
                  <w:sz w:val="18"/>
                  <w:szCs w:val="18"/>
                </w:rPr>
                <w:t xml:space="preserve"> realizáciu </w:t>
              </w:r>
              <w:r w:rsidR="0002351A" w:rsidRPr="00385B43">
                <w:rPr>
                  <w:rFonts w:ascii="Arial Narrow" w:hAnsi="Arial Narrow"/>
                  <w:sz w:val="18"/>
                  <w:szCs w:val="18"/>
                </w:rPr>
                <w:t>projekt</w:t>
              </w:r>
              <w:r w:rsidR="0002351A">
                <w:rPr>
                  <w:rFonts w:ascii="Arial Narrow" w:hAnsi="Arial Narrow"/>
                  <w:sz w:val="18"/>
                  <w:szCs w:val="18"/>
                </w:rPr>
                <w:t>u</w:t>
              </w:r>
              <w:r w:rsidR="0002351A" w:rsidRPr="00385B43">
                <w:rPr>
                  <w:rFonts w:ascii="Arial Narrow" w:hAnsi="Arial Narrow"/>
                  <w:sz w:val="18"/>
                  <w:szCs w:val="18"/>
                </w:rPr>
                <w:t xml:space="preserve"> pred </w:t>
              </w:r>
              <w:r w:rsidR="0002351A">
                <w:rPr>
                  <w:rFonts w:ascii="Arial Narrow" w:hAnsi="Arial Narrow"/>
                  <w:sz w:val="18"/>
                  <w:szCs w:val="18"/>
                </w:rPr>
                <w:t xml:space="preserve">predložením </w:t>
              </w:r>
              <w:proofErr w:type="spellStart"/>
              <w:r w:rsidR="0002351A">
                <w:rPr>
                  <w:rFonts w:ascii="Arial Narrow" w:hAnsi="Arial Narrow"/>
                  <w:sz w:val="18"/>
                  <w:szCs w:val="18"/>
                </w:rPr>
                <w:t>ŽoPr</w:t>
              </w:r>
              <w:proofErr w:type="spellEnd"/>
              <w:r w:rsidR="0002351A">
                <w:rPr>
                  <w:rFonts w:ascii="Arial Narrow" w:hAnsi="Arial Narrow"/>
                  <w:sz w:val="18"/>
                  <w:szCs w:val="18"/>
                </w:rPr>
                <w:t xml:space="preserve"> na MAS</w:t>
              </w:r>
            </w:ins>
          </w:p>
        </w:tc>
        <w:tc>
          <w:tcPr>
            <w:tcW w:w="7405" w:type="dxa"/>
            <w:vAlign w:val="center"/>
          </w:tcPr>
          <w:p w14:paraId="3CF6C482" w14:textId="61FA0007" w:rsidR="00CE155D" w:rsidRPr="009A1CB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9A1CBF">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9A1CB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9A1CBF">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9A1CB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9A1CBF">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4E1178A4" w:rsidR="00CE155D" w:rsidRPr="009A1CB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9A1CBF">
              <w:rPr>
                <w:rFonts w:ascii="Arial Narrow" w:hAnsi="Arial Narrow"/>
                <w:sz w:val="18"/>
                <w:szCs w:val="18"/>
              </w:rPr>
              <w:t xml:space="preserve">Príloha č. </w:t>
            </w:r>
            <w:r w:rsidR="009A1CBF" w:rsidRPr="00CF41F5">
              <w:rPr>
                <w:rFonts w:ascii="Arial Narrow" w:hAnsi="Arial Narrow"/>
                <w:sz w:val="18"/>
                <w:szCs w:val="18"/>
              </w:rPr>
              <w:t>6</w:t>
            </w:r>
            <w:r w:rsidR="00C41525" w:rsidRPr="009A1CBF">
              <w:rPr>
                <w:rFonts w:ascii="Arial Narrow" w:hAnsi="Arial Narrow"/>
                <w:sz w:val="18"/>
                <w:szCs w:val="18"/>
              </w:rPr>
              <w:t xml:space="preserve"> </w:t>
            </w:r>
            <w:proofErr w:type="spellStart"/>
            <w:r w:rsidR="00C41525" w:rsidRPr="009A1CBF">
              <w:rPr>
                <w:rFonts w:ascii="Arial Narrow" w:hAnsi="Arial Narrow"/>
                <w:sz w:val="18"/>
                <w:szCs w:val="18"/>
              </w:rPr>
              <w:t>ŽoPr</w:t>
            </w:r>
            <w:proofErr w:type="spellEnd"/>
            <w:r w:rsidR="00C41525" w:rsidRPr="009A1CBF">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F4E1A1A" w:rsidR="00C41525" w:rsidRPr="009A1CBF"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9A1CBF">
              <w:rPr>
                <w:rFonts w:ascii="Arial Narrow" w:hAnsi="Arial Narrow"/>
                <w:sz w:val="18"/>
                <w:szCs w:val="18"/>
              </w:rPr>
              <w:t xml:space="preserve">Príloha č. </w:t>
            </w:r>
            <w:r w:rsidR="009A1CBF" w:rsidRPr="00CF41F5">
              <w:rPr>
                <w:rFonts w:ascii="Arial Narrow" w:hAnsi="Arial Narrow"/>
                <w:sz w:val="18"/>
                <w:szCs w:val="18"/>
              </w:rPr>
              <w:t>6</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Rozpočet projektu,</w:t>
            </w:r>
          </w:p>
          <w:p w14:paraId="3646070A" w14:textId="137CF9E6" w:rsidR="00CE155D" w:rsidRPr="009A1CBF" w:rsidRDefault="00C41525">
            <w:pPr>
              <w:pStyle w:val="Odsekzoznamu"/>
              <w:tabs>
                <w:tab w:val="left" w:pos="1593"/>
              </w:tabs>
              <w:autoSpaceDE w:val="0"/>
              <w:autoSpaceDN w:val="0"/>
              <w:ind w:left="1593" w:hanging="1527"/>
              <w:jc w:val="left"/>
            </w:pPr>
            <w:r w:rsidRPr="009A1CBF">
              <w:rPr>
                <w:rFonts w:ascii="Arial Narrow" w:hAnsi="Arial Narrow"/>
                <w:sz w:val="18"/>
                <w:szCs w:val="18"/>
              </w:rPr>
              <w:t xml:space="preserve">Príloha č. </w:t>
            </w:r>
            <w:r w:rsidR="009A1CBF" w:rsidRPr="00CF41F5">
              <w:rPr>
                <w:rFonts w:ascii="Arial Narrow" w:hAnsi="Arial Narrow"/>
                <w:sz w:val="18"/>
                <w:szCs w:val="18"/>
              </w:rPr>
              <w:t>7</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Ukazovatele </w:t>
            </w:r>
            <w:r w:rsidR="009F6095" w:rsidRPr="009A1CBF">
              <w:rPr>
                <w:rFonts w:ascii="Arial Narrow" w:hAnsi="Arial Narrow"/>
                <w:sz w:val="18"/>
                <w:szCs w:val="18"/>
              </w:rPr>
              <w:t>hodnotenia finančnej situácie</w:t>
            </w:r>
            <w:r w:rsidRPr="009A1CBF">
              <w:rPr>
                <w:rFonts w:ascii="Arial Narrow" w:hAnsi="Arial Narrow"/>
                <w:sz w:val="18"/>
                <w:szCs w:val="18"/>
              </w:rPr>
              <w:t>,</w:t>
            </w:r>
          </w:p>
        </w:tc>
      </w:tr>
      <w:tr w:rsidR="00CE155D" w:rsidRPr="00385B43" w14:paraId="1E58FC41" w14:textId="77777777" w:rsidTr="00B51F3B">
        <w:trPr>
          <w:trHeight w:val="330"/>
        </w:trPr>
        <w:tc>
          <w:tcPr>
            <w:tcW w:w="7054" w:type="dxa"/>
            <w:vAlign w:val="center"/>
          </w:tcPr>
          <w:p w14:paraId="487657FA" w14:textId="3C8BAF3E"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9A1CBF"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9A1CBF">
              <w:rPr>
                <w:rFonts w:ascii="Arial Narrow" w:hAnsi="Arial Narrow"/>
                <w:sz w:val="18"/>
                <w:szCs w:val="18"/>
              </w:rPr>
              <w:t>Bez osobitnej prílohy</w:t>
            </w:r>
          </w:p>
        </w:tc>
      </w:tr>
      <w:tr w:rsidR="006E13CA" w:rsidRPr="00385B43" w:rsidDel="00F77C20" w14:paraId="1D5E0F62" w14:textId="533F5B59" w:rsidTr="00B51F3B">
        <w:trPr>
          <w:trHeight w:val="136"/>
          <w:del w:id="89" w:author="Autor"/>
        </w:trPr>
        <w:tc>
          <w:tcPr>
            <w:tcW w:w="7054" w:type="dxa"/>
            <w:vAlign w:val="center"/>
          </w:tcPr>
          <w:p w14:paraId="2574B83F" w14:textId="366AA6C5" w:rsidR="006E13CA" w:rsidRPr="00385B43" w:rsidDel="00F77C20" w:rsidRDefault="006E13CA" w:rsidP="00CF41F5">
            <w:pPr>
              <w:pStyle w:val="Odsekzoznamu"/>
              <w:numPr>
                <w:ilvl w:val="0"/>
                <w:numId w:val="8"/>
              </w:numPr>
              <w:autoSpaceDE w:val="0"/>
              <w:autoSpaceDN w:val="0"/>
              <w:ind w:left="426"/>
              <w:rPr>
                <w:del w:id="90" w:author="Autor"/>
                <w:rFonts w:ascii="Arial Narrow" w:hAnsi="Arial Narrow"/>
                <w:sz w:val="18"/>
                <w:szCs w:val="18"/>
              </w:rPr>
            </w:pPr>
            <w:del w:id="91" w:author="Autor">
              <w:r w:rsidRPr="00385B43" w:rsidDel="00F77C20">
                <w:rPr>
                  <w:rFonts w:ascii="Arial Narrow" w:hAnsi="Arial Narrow"/>
                  <w:sz w:val="18"/>
                  <w:szCs w:val="18"/>
                </w:rPr>
                <w:delText>Vyhlásené VO na hlavn</w:delText>
              </w:r>
              <w:r w:rsidR="002D040C" w:rsidDel="00F77C20">
                <w:rPr>
                  <w:rFonts w:ascii="Arial Narrow" w:hAnsi="Arial Narrow"/>
                  <w:sz w:val="18"/>
                  <w:szCs w:val="18"/>
                </w:rPr>
                <w:delText>ú</w:delText>
              </w:r>
              <w:r w:rsidRPr="00385B43" w:rsidDel="00F77C20">
                <w:rPr>
                  <w:rFonts w:ascii="Arial Narrow" w:hAnsi="Arial Narrow"/>
                  <w:sz w:val="18"/>
                  <w:szCs w:val="18"/>
                </w:rPr>
                <w:delText xml:space="preserve"> aktivit</w:delText>
              </w:r>
              <w:r w:rsidR="002D040C" w:rsidDel="00F77C20">
                <w:rPr>
                  <w:rFonts w:ascii="Arial Narrow" w:hAnsi="Arial Narrow"/>
                  <w:sz w:val="18"/>
                  <w:szCs w:val="18"/>
                </w:rPr>
                <w:delText>u</w:delText>
              </w:r>
              <w:r w:rsidRPr="00385B43" w:rsidDel="00F77C20">
                <w:rPr>
                  <w:rFonts w:ascii="Arial Narrow" w:hAnsi="Arial Narrow"/>
                  <w:sz w:val="18"/>
                  <w:szCs w:val="18"/>
                </w:rPr>
                <w:delText xml:space="preserve"> projektu</w:delText>
              </w:r>
            </w:del>
          </w:p>
        </w:tc>
        <w:tc>
          <w:tcPr>
            <w:tcW w:w="7405" w:type="dxa"/>
            <w:vAlign w:val="center"/>
          </w:tcPr>
          <w:p w14:paraId="09CD2055" w14:textId="690A828D" w:rsidR="006E13CA" w:rsidRPr="009A1CBF" w:rsidDel="00F77C20" w:rsidRDefault="006E13CA" w:rsidP="006E13CA">
            <w:pPr>
              <w:pStyle w:val="Odsekzoznamu"/>
              <w:tabs>
                <w:tab w:val="left" w:pos="1593"/>
              </w:tabs>
              <w:autoSpaceDE w:val="0"/>
              <w:autoSpaceDN w:val="0"/>
              <w:ind w:left="1593" w:hanging="1527"/>
              <w:jc w:val="left"/>
              <w:rPr>
                <w:del w:id="92" w:author="Autor"/>
                <w:rFonts w:ascii="Arial Narrow" w:hAnsi="Arial Narrow"/>
                <w:sz w:val="18"/>
                <w:szCs w:val="18"/>
              </w:rPr>
            </w:pPr>
            <w:del w:id="93" w:author="Autor">
              <w:r w:rsidRPr="009A1CBF" w:rsidDel="00F77C20">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7E0934EA" w:rsidR="006E13CA" w:rsidRPr="009A1CBF" w:rsidRDefault="006E13CA" w:rsidP="007959BE">
            <w:pPr>
              <w:pStyle w:val="Odsekzoznamu"/>
              <w:autoSpaceDE w:val="0"/>
              <w:autoSpaceDN w:val="0"/>
              <w:ind w:left="1343" w:hanging="1277"/>
              <w:jc w:val="left"/>
              <w:rPr>
                <w:rFonts w:ascii="Arial Narrow" w:hAnsi="Arial Narrow"/>
                <w:sz w:val="18"/>
                <w:szCs w:val="18"/>
              </w:rPr>
            </w:pPr>
            <w:r w:rsidRPr="009A1CBF">
              <w:rPr>
                <w:rFonts w:ascii="Arial Narrow" w:hAnsi="Arial Narrow"/>
                <w:sz w:val="18"/>
                <w:szCs w:val="18"/>
              </w:rPr>
              <w:t xml:space="preserve">Príloha č. </w:t>
            </w:r>
            <w:r w:rsidR="009A1CBF" w:rsidRPr="00CF41F5">
              <w:rPr>
                <w:rFonts w:ascii="Arial Narrow" w:hAnsi="Arial Narrow"/>
                <w:sz w:val="18"/>
                <w:szCs w:val="18"/>
              </w:rPr>
              <w:t>8</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w:t>
            </w:r>
            <w:r w:rsidR="00B472F9" w:rsidRPr="009A1CBF">
              <w:rPr>
                <w:rFonts w:ascii="Arial Narrow" w:hAnsi="Arial Narrow"/>
                <w:sz w:val="18"/>
                <w:szCs w:val="18"/>
              </w:rPr>
              <w:t>Doklady</w:t>
            </w:r>
            <w:r w:rsidRPr="009A1CBF">
              <w:rPr>
                <w:rFonts w:ascii="Arial Narrow" w:hAnsi="Arial Narrow"/>
                <w:sz w:val="18"/>
                <w:szCs w:val="18"/>
              </w:rPr>
              <w:t xml:space="preserve"> od stavebného úradu (len v prípade, ak </w:t>
            </w:r>
            <w:r w:rsidR="006B5BCA" w:rsidRPr="009A1CBF">
              <w:rPr>
                <w:rFonts w:ascii="Arial Narrow" w:hAnsi="Arial Narrow"/>
                <w:sz w:val="18"/>
                <w:szCs w:val="18"/>
              </w:rPr>
              <w:t>sú predmetom projektu stavebné práce)</w:t>
            </w:r>
          </w:p>
          <w:p w14:paraId="13CE38B8" w14:textId="423FF536" w:rsidR="000D6331" w:rsidRPr="009A1CBF" w:rsidRDefault="000D6331" w:rsidP="007959BE">
            <w:pPr>
              <w:pStyle w:val="Odsekzoznamu"/>
              <w:autoSpaceDE w:val="0"/>
              <w:autoSpaceDN w:val="0"/>
              <w:ind w:left="1485" w:hanging="1419"/>
              <w:jc w:val="left"/>
              <w:rPr>
                <w:rFonts w:ascii="Arial Narrow" w:hAnsi="Arial Narrow"/>
                <w:sz w:val="18"/>
                <w:szCs w:val="18"/>
              </w:rPr>
            </w:pPr>
            <w:r w:rsidRPr="009A1CBF">
              <w:rPr>
                <w:rFonts w:ascii="Arial Narrow" w:hAnsi="Arial Narrow"/>
                <w:sz w:val="18"/>
                <w:szCs w:val="18"/>
              </w:rPr>
              <w:t xml:space="preserve">Príloha č. </w:t>
            </w:r>
            <w:r w:rsidR="009A1CBF" w:rsidRPr="00CF41F5">
              <w:rPr>
                <w:rFonts w:ascii="Arial Narrow" w:hAnsi="Arial Narrow"/>
                <w:sz w:val="18"/>
                <w:szCs w:val="18"/>
              </w:rPr>
              <w:t>9</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w:t>
            </w:r>
            <w:r w:rsidR="00CD4ABE" w:rsidRPr="009A1CBF">
              <w:rPr>
                <w:rFonts w:ascii="Arial Narrow" w:hAnsi="Arial Narrow"/>
                <w:sz w:val="18"/>
                <w:szCs w:val="18"/>
              </w:rPr>
              <w:tab/>
            </w:r>
            <w:r w:rsidRPr="009A1CBF">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2AAEEA5E" w:rsidR="00CE155D" w:rsidRPr="009A1CB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9A1CBF">
              <w:rPr>
                <w:rFonts w:ascii="Arial Narrow" w:hAnsi="Arial Narrow"/>
                <w:sz w:val="18"/>
                <w:szCs w:val="18"/>
              </w:rPr>
              <w:t xml:space="preserve">Príloha č. </w:t>
            </w:r>
            <w:r w:rsidR="009A1CBF" w:rsidRPr="00CF41F5">
              <w:rPr>
                <w:rFonts w:ascii="Arial Narrow" w:hAnsi="Arial Narrow"/>
                <w:sz w:val="18"/>
                <w:szCs w:val="18"/>
              </w:rPr>
              <w:t>10</w:t>
            </w:r>
            <w:r w:rsidRPr="009A1CBF">
              <w:rPr>
                <w:rFonts w:ascii="Arial Narrow" w:hAnsi="Arial Narrow"/>
                <w:sz w:val="18"/>
                <w:szCs w:val="18"/>
              </w:rPr>
              <w:t xml:space="preserve"> </w:t>
            </w:r>
            <w:proofErr w:type="spellStart"/>
            <w:r w:rsidRPr="009A1CBF">
              <w:rPr>
                <w:rFonts w:ascii="Arial Narrow" w:hAnsi="Arial Narrow"/>
                <w:sz w:val="18"/>
                <w:szCs w:val="18"/>
              </w:rPr>
              <w:t>ŽoNFP</w:t>
            </w:r>
            <w:proofErr w:type="spellEnd"/>
            <w:r w:rsidRPr="009A1CBF">
              <w:rPr>
                <w:rFonts w:ascii="Arial Narrow" w:hAnsi="Arial Narrow"/>
                <w:sz w:val="18"/>
                <w:szCs w:val="18"/>
              </w:rPr>
              <w:t xml:space="preserve"> – </w:t>
            </w:r>
            <w:r w:rsidR="00B472F9" w:rsidRPr="009A1CBF">
              <w:rPr>
                <w:rFonts w:ascii="Arial Narrow" w:hAnsi="Arial Narrow"/>
                <w:sz w:val="18"/>
                <w:szCs w:val="18"/>
              </w:rPr>
              <w:t>Doklady</w:t>
            </w:r>
            <w:r w:rsidRPr="009A1CBF">
              <w:rPr>
                <w:rFonts w:ascii="Arial Narrow" w:hAnsi="Arial Narrow"/>
                <w:sz w:val="18"/>
                <w:szCs w:val="18"/>
              </w:rPr>
              <w:t xml:space="preserve"> preukazujúce vysporiadanie majetkovo-právnych vzťahov </w:t>
            </w:r>
          </w:p>
          <w:p w14:paraId="690F3C8D" w14:textId="783BBE5D" w:rsidR="00CE155D" w:rsidRPr="009A1CBF" w:rsidRDefault="006B5BCA" w:rsidP="00535AFF">
            <w:pPr>
              <w:pStyle w:val="Odsekzoznamu"/>
              <w:autoSpaceDE w:val="0"/>
              <w:autoSpaceDN w:val="0"/>
              <w:ind w:left="68"/>
              <w:jc w:val="left"/>
              <w:rPr>
                <w:rFonts w:ascii="Arial Narrow" w:hAnsi="Arial Narrow"/>
                <w:sz w:val="18"/>
                <w:szCs w:val="18"/>
              </w:rPr>
            </w:pPr>
            <w:r w:rsidRPr="009A1CBF">
              <w:rPr>
                <w:rFonts w:ascii="Arial Narrow" w:hAnsi="Arial Narrow"/>
                <w:sz w:val="18"/>
                <w:szCs w:val="18"/>
              </w:rPr>
              <w:t xml:space="preserve">V prípade, ak ide o vybudovanie nového stavebného objektu nepredkladá </w:t>
            </w:r>
            <w:r w:rsidR="00385B43" w:rsidRPr="009A1CBF">
              <w:rPr>
                <w:rFonts w:ascii="Arial Narrow" w:hAnsi="Arial Narrow"/>
                <w:sz w:val="18"/>
                <w:szCs w:val="18"/>
              </w:rPr>
              <w:t>žiadateľ</w:t>
            </w:r>
            <w:r w:rsidRPr="009A1CBF">
              <w:rPr>
                <w:rFonts w:ascii="Arial Narrow" w:hAnsi="Arial Narrow"/>
                <w:sz w:val="18"/>
                <w:szCs w:val="18"/>
              </w:rPr>
              <w:t xml:space="preserve"> žiadnu prílohu a podmienka sa overí podľa dokladu stavebného úradu, ktorý žiadateľ predkladá v rámci podmienky poskytnutia príspevku č. </w:t>
            </w:r>
            <w:del w:id="94" w:author="Autor">
              <w:r w:rsidR="00535AFF" w:rsidRPr="009A1CBF" w:rsidDel="00F77C20">
                <w:rPr>
                  <w:rFonts w:ascii="Arial Narrow" w:hAnsi="Arial Narrow"/>
                  <w:sz w:val="18"/>
                  <w:szCs w:val="18"/>
                </w:rPr>
                <w:delText>1</w:delText>
              </w:r>
              <w:r w:rsidR="009A1CBF" w:rsidDel="00F77C20">
                <w:rPr>
                  <w:rFonts w:ascii="Arial Narrow" w:hAnsi="Arial Narrow"/>
                  <w:sz w:val="18"/>
                  <w:szCs w:val="18"/>
                </w:rPr>
                <w:delText>5</w:delText>
              </w:r>
            </w:del>
            <w:ins w:id="95" w:author="Autor">
              <w:r w:rsidR="00F77C20">
                <w:rPr>
                  <w:rFonts w:ascii="Arial Narrow" w:hAnsi="Arial Narrow"/>
                  <w:sz w:val="18"/>
                  <w:szCs w:val="18"/>
                </w:rPr>
                <w:t>14</w:t>
              </w:r>
            </w:ins>
            <w:r w:rsidRPr="009A1CBF">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3C914664" w14:textId="77777777" w:rsidR="0002351A" w:rsidRPr="009A1CBF" w:rsidRDefault="0002351A" w:rsidP="0002351A">
            <w:pPr>
              <w:pStyle w:val="Odsekzoznamu"/>
              <w:tabs>
                <w:tab w:val="left" w:pos="1593"/>
              </w:tabs>
              <w:autoSpaceDE w:val="0"/>
              <w:autoSpaceDN w:val="0"/>
              <w:ind w:left="1593" w:hanging="1527"/>
              <w:jc w:val="left"/>
              <w:rPr>
                <w:ins w:id="96" w:author="Autor"/>
                <w:rFonts w:ascii="Arial Narrow" w:hAnsi="Arial Narrow"/>
                <w:sz w:val="18"/>
                <w:szCs w:val="18"/>
              </w:rPr>
            </w:pPr>
            <w:ins w:id="97" w:author="Autor">
              <w:r w:rsidRPr="009A1CBF">
                <w:rPr>
                  <w:rFonts w:ascii="Arial Narrow" w:hAnsi="Arial Narrow"/>
                  <w:sz w:val="18"/>
                  <w:szCs w:val="18"/>
                </w:rPr>
                <w:t xml:space="preserve">Príloha č. </w:t>
              </w:r>
              <w:r w:rsidRPr="00CF41F5">
                <w:rPr>
                  <w:rFonts w:ascii="Arial Narrow" w:hAnsi="Arial Narrow"/>
                  <w:sz w:val="18"/>
                  <w:szCs w:val="18"/>
                </w:rPr>
                <w:t>6</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Rozpočet projektu,</w:t>
              </w:r>
            </w:ins>
          </w:p>
          <w:p w14:paraId="012476D7" w14:textId="04188ACB" w:rsidR="0036507C" w:rsidRPr="009A1CBF" w:rsidRDefault="0036507C" w:rsidP="0036507C">
            <w:pPr>
              <w:pStyle w:val="Odsekzoznamu"/>
              <w:autoSpaceDE w:val="0"/>
              <w:autoSpaceDN w:val="0"/>
              <w:ind w:left="37"/>
              <w:rPr>
                <w:rFonts w:ascii="Arial Narrow" w:hAnsi="Arial Narrow"/>
                <w:sz w:val="18"/>
                <w:szCs w:val="18"/>
              </w:rPr>
            </w:pPr>
            <w:del w:id="98" w:author="Autor">
              <w:r w:rsidRPr="00CF41F5" w:rsidDel="0002351A">
                <w:rPr>
                  <w:rFonts w:ascii="Arial Narrow" w:hAnsi="Arial Narrow"/>
                  <w:sz w:val="18"/>
                  <w:szCs w:val="18"/>
                </w:rPr>
                <w:delText>Bez osobitnej prílohy</w:delText>
              </w:r>
            </w:del>
          </w:p>
        </w:tc>
      </w:tr>
      <w:tr w:rsidR="008A604D" w:rsidRPr="00385B43" w14:paraId="013C5459" w14:textId="77777777" w:rsidTr="00B51F3B">
        <w:trPr>
          <w:trHeight w:val="130"/>
        </w:trPr>
        <w:tc>
          <w:tcPr>
            <w:tcW w:w="7054" w:type="dxa"/>
            <w:vAlign w:val="center"/>
          </w:tcPr>
          <w:p w14:paraId="10BBDF15" w14:textId="69A6AF1B" w:rsidR="008A604D" w:rsidRPr="00385B43" w:rsidRDefault="008A604D" w:rsidP="00B13A79">
            <w:pPr>
              <w:pStyle w:val="Odsekzoznamu"/>
              <w:numPr>
                <w:ilvl w:val="0"/>
                <w:numId w:val="8"/>
              </w:numPr>
              <w:autoSpaceDE w:val="0"/>
              <w:autoSpaceDN w:val="0"/>
              <w:ind w:left="426"/>
              <w:rPr>
                <w:rFonts w:ascii="Arial Narrow" w:hAnsi="Arial Narrow"/>
                <w:sz w:val="18"/>
                <w:szCs w:val="18"/>
              </w:rPr>
            </w:pPr>
            <w:del w:id="99" w:author="Autor">
              <w:r w:rsidRPr="00385B43" w:rsidDel="0002351A">
                <w:rPr>
                  <w:rFonts w:ascii="Arial Narrow" w:hAnsi="Arial Narrow"/>
                  <w:sz w:val="18"/>
                  <w:szCs w:val="18"/>
                </w:rPr>
                <w:delText>Časová oprávnenosť realizácie projektu</w:delText>
              </w:r>
            </w:del>
          </w:p>
        </w:tc>
        <w:tc>
          <w:tcPr>
            <w:tcW w:w="7405" w:type="dxa"/>
            <w:vAlign w:val="center"/>
          </w:tcPr>
          <w:p w14:paraId="1269D5D0" w14:textId="7A6AAE1E"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highlight w:val="yellow"/>
              </w:rPr>
            </w:pPr>
            <w:del w:id="100" w:author="Autor">
              <w:r w:rsidRPr="00385B43" w:rsidDel="0002351A">
                <w:rPr>
                  <w:rFonts w:ascii="Arial Narrow" w:hAnsi="Arial Narrow"/>
                  <w:sz w:val="18"/>
                  <w:szCs w:val="18"/>
                </w:rPr>
                <w:delText>Bez osobitnej prílohy</w:delText>
              </w:r>
            </w:del>
          </w:p>
        </w:tc>
      </w:tr>
      <w:tr w:rsidR="008A604D" w:rsidRPr="00385B43" w14:paraId="69E446F4" w14:textId="77777777" w:rsidTr="00B51F3B">
        <w:trPr>
          <w:trHeight w:val="122"/>
        </w:trPr>
        <w:tc>
          <w:tcPr>
            <w:tcW w:w="7054" w:type="dxa"/>
            <w:vAlign w:val="center"/>
          </w:tcPr>
          <w:p w14:paraId="7A0E41D1" w14:textId="07D4B8E9" w:rsidR="008A604D" w:rsidRPr="00385B43" w:rsidRDefault="008A604D" w:rsidP="00B13A79">
            <w:pPr>
              <w:pStyle w:val="Odsekzoznamu"/>
              <w:numPr>
                <w:ilvl w:val="0"/>
                <w:numId w:val="8"/>
              </w:numPr>
              <w:autoSpaceDE w:val="0"/>
              <w:autoSpaceDN w:val="0"/>
              <w:ind w:left="426"/>
              <w:rPr>
                <w:rFonts w:ascii="Arial Narrow" w:hAnsi="Arial Narrow"/>
                <w:sz w:val="18"/>
                <w:szCs w:val="18"/>
              </w:rPr>
            </w:pPr>
            <w:del w:id="101" w:author="Autor">
              <w:r w:rsidRPr="00385B43" w:rsidDel="0002351A">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3A98828A"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rPr>
            </w:pPr>
            <w:del w:id="102" w:author="Autor">
              <w:r w:rsidRPr="00385B43" w:rsidDel="0002351A">
                <w:rPr>
                  <w:rFonts w:ascii="Arial Narrow" w:hAnsi="Arial Narrow"/>
                  <w:sz w:val="18"/>
                  <w:szCs w:val="18"/>
                </w:rPr>
                <w:delText>Bez osobitnej prílohy</w:delText>
              </w:r>
            </w:del>
          </w:p>
        </w:tc>
      </w:tr>
      <w:tr w:rsidR="00D53FAB" w:rsidRPr="00385B43" w14:paraId="7352B6AD" w14:textId="77777777" w:rsidTr="00AC7BB7">
        <w:trPr>
          <w:trHeight w:val="122"/>
        </w:trPr>
        <w:tc>
          <w:tcPr>
            <w:tcW w:w="7054" w:type="dxa"/>
            <w:vAlign w:val="center"/>
          </w:tcPr>
          <w:p w14:paraId="6B9808DB" w14:textId="09573224" w:rsidR="00D53FAB" w:rsidRPr="00CD4ABE" w:rsidRDefault="00D53FAB" w:rsidP="00AC7BB7">
            <w:pPr>
              <w:pStyle w:val="Odsekzoznamu"/>
              <w:numPr>
                <w:ilvl w:val="0"/>
                <w:numId w:val="8"/>
              </w:numPr>
              <w:autoSpaceDE w:val="0"/>
              <w:autoSpaceDN w:val="0"/>
              <w:ind w:left="426"/>
              <w:rPr>
                <w:rFonts w:ascii="Arial Narrow" w:hAnsi="Arial Narrow"/>
                <w:sz w:val="18"/>
                <w:szCs w:val="18"/>
              </w:rPr>
            </w:pPr>
            <w:del w:id="103" w:author="Autor">
              <w:r w:rsidRPr="00CD4ABE" w:rsidDel="0002351A">
                <w:rPr>
                  <w:rFonts w:ascii="Arial Narrow" w:hAnsi="Arial Narrow"/>
                  <w:sz w:val="18"/>
                  <w:szCs w:val="18"/>
                </w:rPr>
                <w:delText>Súlad s požiadavkami v oblasti dopadu projektu na územia sústavy NATURA 2000</w:delText>
              </w:r>
            </w:del>
          </w:p>
        </w:tc>
        <w:tc>
          <w:tcPr>
            <w:tcW w:w="7405" w:type="dxa"/>
            <w:vAlign w:val="center"/>
          </w:tcPr>
          <w:p w14:paraId="429899D7" w14:textId="33AEC4D9" w:rsidR="00D53FAB" w:rsidRDefault="00D53FAB" w:rsidP="00AC7BB7">
            <w:pPr>
              <w:pStyle w:val="Odsekzoznamu"/>
              <w:autoSpaceDE w:val="0"/>
              <w:autoSpaceDN w:val="0"/>
              <w:ind w:left="1478" w:hanging="1412"/>
              <w:jc w:val="left"/>
              <w:rPr>
                <w:rFonts w:ascii="Arial Narrow" w:hAnsi="Arial Narrow"/>
                <w:sz w:val="18"/>
                <w:szCs w:val="18"/>
              </w:rPr>
            </w:pPr>
            <w:del w:id="104" w:author="Autor">
              <w:r w:rsidDel="0002351A">
                <w:rPr>
                  <w:rFonts w:ascii="Arial Narrow" w:hAnsi="Arial Narrow"/>
                  <w:sz w:val="18"/>
                  <w:szCs w:val="18"/>
                </w:rPr>
                <w:delText xml:space="preserve">Príloha č. </w:delText>
              </w:r>
              <w:r w:rsidR="009A1CBF" w:rsidDel="0002351A">
                <w:rPr>
                  <w:rFonts w:ascii="Arial Narrow" w:hAnsi="Arial Narrow"/>
                  <w:sz w:val="18"/>
                  <w:szCs w:val="18"/>
                </w:rPr>
                <w:delText>11</w:delText>
              </w:r>
              <w:r w:rsidDel="0002351A">
                <w:rPr>
                  <w:rFonts w:ascii="Arial Narrow" w:hAnsi="Arial Narrow"/>
                  <w:sz w:val="18"/>
                  <w:szCs w:val="18"/>
                </w:rPr>
                <w:delText xml:space="preserve"> ŽoPr – </w:delText>
              </w:r>
              <w:r w:rsidRPr="00CD4ABE" w:rsidDel="0002351A">
                <w:rPr>
                  <w:rFonts w:ascii="Arial Narrow" w:hAnsi="Arial Narrow"/>
                  <w:sz w:val="18"/>
                  <w:szCs w:val="18"/>
                </w:rPr>
                <w:tab/>
              </w:r>
              <w:r w:rsidRPr="00AD7E3C" w:rsidDel="0002351A">
                <w:rPr>
                  <w:rFonts w:ascii="Arial Narrow" w:hAnsi="Arial Narrow"/>
                  <w:sz w:val="18"/>
                  <w:szCs w:val="18"/>
                </w:rPr>
                <w:delText>Doklady preukazujúce súlad s požiadavkami v oblasti dopadu projektu na územia sústavy NATURA 2000</w:delText>
              </w:r>
            </w:del>
          </w:p>
        </w:tc>
      </w:tr>
      <w:tr w:rsidR="00CD4ABE" w:rsidRPr="00385B43" w14:paraId="5106B4F2" w14:textId="77777777" w:rsidTr="00B51F3B">
        <w:trPr>
          <w:trHeight w:val="122"/>
        </w:trPr>
        <w:tc>
          <w:tcPr>
            <w:tcW w:w="7054" w:type="dxa"/>
            <w:vAlign w:val="center"/>
          </w:tcPr>
          <w:p w14:paraId="72E9E11F" w14:textId="4CBDFF3F" w:rsidR="00CD4ABE" w:rsidRPr="00385B43" w:rsidRDefault="00CD4ABE" w:rsidP="00B13A79">
            <w:pPr>
              <w:pStyle w:val="Odsekzoznamu"/>
              <w:numPr>
                <w:ilvl w:val="0"/>
                <w:numId w:val="8"/>
              </w:numPr>
              <w:autoSpaceDE w:val="0"/>
              <w:autoSpaceDN w:val="0"/>
              <w:ind w:left="426"/>
              <w:rPr>
                <w:rFonts w:ascii="Arial Narrow" w:hAnsi="Arial Narrow"/>
                <w:sz w:val="18"/>
                <w:szCs w:val="18"/>
              </w:rPr>
            </w:pPr>
            <w:del w:id="105" w:author="Autor">
              <w:r w:rsidRPr="00CD4ABE" w:rsidDel="0002351A">
                <w:rPr>
                  <w:rFonts w:ascii="Arial Narrow" w:hAnsi="Arial Narrow"/>
                  <w:sz w:val="18"/>
                  <w:szCs w:val="18"/>
                </w:rPr>
                <w:lastRenderedPageBreak/>
                <w:delText>Súlad s požiadavkami v oblasti posudzovania vplyvov na životné prostredie</w:delText>
              </w:r>
            </w:del>
          </w:p>
        </w:tc>
        <w:tc>
          <w:tcPr>
            <w:tcW w:w="7405" w:type="dxa"/>
            <w:vAlign w:val="center"/>
          </w:tcPr>
          <w:p w14:paraId="116E56DA" w14:textId="2A8F0BA2" w:rsidR="00CD4ABE" w:rsidRPr="00385B43" w:rsidRDefault="00CD4ABE" w:rsidP="007959BE">
            <w:pPr>
              <w:pStyle w:val="Odsekzoznamu"/>
              <w:autoSpaceDE w:val="0"/>
              <w:autoSpaceDN w:val="0"/>
              <w:ind w:left="1478" w:hanging="1412"/>
              <w:jc w:val="left"/>
              <w:rPr>
                <w:rFonts w:ascii="Arial Narrow" w:hAnsi="Arial Narrow"/>
                <w:sz w:val="18"/>
                <w:szCs w:val="18"/>
              </w:rPr>
            </w:pPr>
            <w:del w:id="106" w:author="Autor">
              <w:r w:rsidDel="0002351A">
                <w:rPr>
                  <w:rFonts w:ascii="Arial Narrow" w:hAnsi="Arial Narrow"/>
                  <w:sz w:val="18"/>
                  <w:szCs w:val="18"/>
                </w:rPr>
                <w:delText xml:space="preserve">Príloha č. </w:delText>
              </w:r>
              <w:r w:rsidR="009A1CBF" w:rsidDel="0002351A">
                <w:rPr>
                  <w:rFonts w:ascii="Arial Narrow" w:hAnsi="Arial Narrow"/>
                  <w:sz w:val="18"/>
                  <w:szCs w:val="18"/>
                </w:rPr>
                <w:delText>12</w:delText>
              </w:r>
              <w:r w:rsidDel="0002351A">
                <w:rPr>
                  <w:rFonts w:ascii="Arial Narrow" w:hAnsi="Arial Narrow"/>
                  <w:sz w:val="18"/>
                  <w:szCs w:val="18"/>
                </w:rPr>
                <w:delText xml:space="preserve"> ŽoPr – </w:delText>
              </w:r>
              <w:r w:rsidRPr="00CD4ABE" w:rsidDel="0002351A">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73A17E5"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všetky informácie obsiahnuté v žiadosti </w:t>
            </w:r>
            <w:ins w:id="107" w:author="Autor">
              <w:r w:rsidR="0002351A" w:rsidRPr="00385B43">
                <w:rPr>
                  <w:rFonts w:ascii="Arial Narrow" w:hAnsi="Arial Narrow" w:cs="Times New Roman"/>
                  <w:color w:val="000000"/>
                  <w:szCs w:val="24"/>
                </w:rPr>
                <w:t>o</w:t>
              </w:r>
              <w:r w:rsidR="0002351A">
                <w:rPr>
                  <w:rFonts w:ascii="Arial Narrow" w:hAnsi="Arial Narrow" w:cs="Times New Roman"/>
                  <w:color w:val="000000"/>
                  <w:szCs w:val="24"/>
                </w:rPr>
                <w:t xml:space="preserve"> poskytnutie </w:t>
              </w:r>
              <w:r w:rsidR="0002351A" w:rsidRPr="00385B43">
                <w:rPr>
                  <w:rFonts w:ascii="Arial Narrow" w:hAnsi="Arial Narrow" w:cs="Times New Roman"/>
                  <w:color w:val="000000"/>
                  <w:szCs w:val="24"/>
                </w:rPr>
                <w:t>príspevk</w:t>
              </w:r>
              <w:r w:rsidR="0002351A">
                <w:rPr>
                  <w:rFonts w:ascii="Arial Narrow" w:hAnsi="Arial Narrow" w:cs="Times New Roman"/>
                  <w:color w:val="000000"/>
                  <w:szCs w:val="24"/>
                </w:rPr>
                <w:t>u</w:t>
              </w:r>
              <w:r w:rsidR="0002351A" w:rsidRPr="00385B43">
                <w:rPr>
                  <w:rFonts w:ascii="Arial Narrow" w:hAnsi="Arial Narrow" w:cs="Times New Roman"/>
                  <w:color w:val="000000"/>
                  <w:szCs w:val="24"/>
                </w:rPr>
                <w:t xml:space="preserve"> </w:t>
              </w:r>
            </w:ins>
            <w:del w:id="108" w:author="Autor">
              <w:r w:rsidRPr="00385B43" w:rsidDel="0002351A">
                <w:rPr>
                  <w:rFonts w:ascii="Arial Narrow" w:hAnsi="Arial Narrow" w:cs="Times New Roman"/>
                  <w:color w:val="000000"/>
                  <w:szCs w:val="24"/>
                </w:rPr>
                <w:delText xml:space="preserve">o príspevok </w:delText>
              </w:r>
            </w:del>
            <w:r w:rsidRPr="00385B43">
              <w:rPr>
                <w:rFonts w:ascii="Arial Narrow" w:hAnsi="Arial Narrow" w:cs="Times New Roman"/>
                <w:color w:val="000000"/>
                <w:szCs w:val="24"/>
              </w:rPr>
              <w:t>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12CA83F2"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 ukončenia realizácie projektu,</w:t>
            </w:r>
          </w:p>
          <w:p w14:paraId="7821FC8D" w14:textId="77777777" w:rsidR="0002351A" w:rsidRDefault="0002351A" w:rsidP="0002351A">
            <w:pPr>
              <w:pStyle w:val="Odsekzoznamu"/>
              <w:numPr>
                <w:ilvl w:val="0"/>
                <w:numId w:val="15"/>
              </w:numPr>
              <w:autoSpaceDE w:val="0"/>
              <w:autoSpaceDN w:val="0"/>
              <w:adjustRightInd w:val="0"/>
              <w:spacing w:before="120" w:after="120" w:line="240" w:lineRule="auto"/>
              <w:ind w:left="426" w:right="111"/>
              <w:rPr>
                <w:ins w:id="109" w:author="Autor"/>
                <w:rFonts w:ascii="Arial Narrow" w:hAnsi="Arial Narrow" w:cs="Times New Roman"/>
                <w:color w:val="000000"/>
                <w:szCs w:val="24"/>
              </w:rPr>
            </w:pPr>
            <w:ins w:id="110" w:author="Autor">
              <w:r>
                <w:rPr>
                  <w:rFonts w:ascii="Arial Narrow" w:hAnsi="Arial Narrow" w:cs="Times New Roman"/>
                  <w:color w:val="000000"/>
                  <w:szCs w:val="24"/>
                </w:rPr>
                <w:t>som nezačal realizáciu projektu pred predložením tejto žiadosti o poskytnutie príspevku na MAS</w:t>
              </w:r>
              <w:r w:rsidRPr="00385B43">
                <w:rPr>
                  <w:rFonts w:ascii="Arial Narrow" w:hAnsi="Arial Narrow" w:cs="Times New Roman"/>
                  <w:color w:val="000000"/>
                  <w:szCs w:val="24"/>
                </w:rPr>
                <w:t>,</w:t>
              </w:r>
            </w:ins>
          </w:p>
          <w:p w14:paraId="0DF05DF5" w14:textId="6356AAEE" w:rsidR="006A3CC2" w:rsidDel="0002351A" w:rsidRDefault="006A3CC2" w:rsidP="006C3E35">
            <w:pPr>
              <w:pStyle w:val="Odsekzoznamu"/>
              <w:numPr>
                <w:ilvl w:val="0"/>
                <w:numId w:val="15"/>
              </w:numPr>
              <w:autoSpaceDE w:val="0"/>
              <w:autoSpaceDN w:val="0"/>
              <w:adjustRightInd w:val="0"/>
              <w:spacing w:before="120" w:after="120" w:line="240" w:lineRule="auto"/>
              <w:ind w:left="426" w:right="111"/>
              <w:rPr>
                <w:del w:id="111" w:author="Autor"/>
                <w:rFonts w:ascii="Arial Narrow" w:hAnsi="Arial Narrow" w:cs="Times New Roman"/>
                <w:color w:val="000000"/>
                <w:szCs w:val="24"/>
              </w:rPr>
            </w:pPr>
            <w:del w:id="112" w:author="Autor">
              <w:r w:rsidRPr="00385B43" w:rsidDel="0002351A">
                <w:rPr>
                  <w:rFonts w:ascii="Arial Narrow" w:hAnsi="Arial Narrow" w:cs="Times New Roman"/>
                  <w:color w:val="000000"/>
                  <w:szCs w:val="24"/>
                </w:rPr>
                <w:delText>nezačnem s prácami na projekte pred nadobudnutím účinnosti zmluvy o príspevku,</w:delText>
              </w:r>
            </w:del>
          </w:p>
          <w:p w14:paraId="0EE86699" w14:textId="6D0F9657" w:rsidR="0002351A" w:rsidRPr="00385B43" w:rsidRDefault="0002351A" w:rsidP="006C3E35">
            <w:pPr>
              <w:pStyle w:val="Odsekzoznamu"/>
              <w:numPr>
                <w:ilvl w:val="0"/>
                <w:numId w:val="15"/>
              </w:numPr>
              <w:autoSpaceDE w:val="0"/>
              <w:autoSpaceDN w:val="0"/>
              <w:adjustRightInd w:val="0"/>
              <w:spacing w:before="120" w:after="120" w:line="240" w:lineRule="auto"/>
              <w:ind w:left="426" w:right="111"/>
              <w:rPr>
                <w:ins w:id="113" w:author="Autor"/>
                <w:rFonts w:ascii="Arial Narrow" w:hAnsi="Arial Narrow" w:cs="Times New Roman"/>
                <w:color w:val="000000"/>
                <w:szCs w:val="24"/>
              </w:rPr>
            </w:pPr>
            <w:ins w:id="114"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do 9 mesiacov od nadobudnutia účinnosti zmluvy o príspevku a zároveň najneskôr do</w:t>
              </w:r>
              <w:r>
                <w:rPr>
                  <w:rFonts w:ascii="Arial Narrow" w:hAnsi="Arial Narrow" w:cs="Times New Roman"/>
                  <w:color w:val="000000"/>
                  <w:szCs w:val="24"/>
                </w:rPr>
                <w:t xml:space="preserve"> 30.11.2023</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6BFAF61F" w:rsidR="006A3CC2" w:rsidRPr="00385B43" w:rsidDel="0002351A" w:rsidRDefault="006A3CC2" w:rsidP="006C3E35">
            <w:pPr>
              <w:pStyle w:val="Odsekzoznamu"/>
              <w:numPr>
                <w:ilvl w:val="0"/>
                <w:numId w:val="15"/>
              </w:numPr>
              <w:autoSpaceDE w:val="0"/>
              <w:autoSpaceDN w:val="0"/>
              <w:adjustRightInd w:val="0"/>
              <w:spacing w:before="120" w:after="120" w:line="240" w:lineRule="auto"/>
              <w:ind w:left="426" w:right="111"/>
              <w:rPr>
                <w:del w:id="115" w:author="Autor"/>
                <w:rFonts w:ascii="Arial Narrow" w:hAnsi="Arial Narrow" w:cs="Times New Roman"/>
                <w:color w:val="000000"/>
                <w:szCs w:val="24"/>
              </w:rPr>
            </w:pPr>
            <w:del w:id="116" w:author="Autor">
              <w:r w:rsidRPr="00385B43" w:rsidDel="0002351A">
                <w:rPr>
                  <w:rFonts w:ascii="Arial Narrow" w:hAnsi="Arial Narrow" w:cs="Times New Roman"/>
                  <w:color w:val="000000"/>
                  <w:szCs w:val="24"/>
                </w:rPr>
                <w:delText>ukončím práce na projekte do 9 mesiacov od nadobudnutia účinnosti zmluvy o príspevku,</w:delText>
              </w:r>
            </w:del>
          </w:p>
          <w:p w14:paraId="20929BA0" w14:textId="453B367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17" w:name="_Ref500347763"/>
            <w:r w:rsidR="00613B6F" w:rsidRPr="00385B43">
              <w:rPr>
                <w:rStyle w:val="Odkaznapoznmkupodiarou"/>
                <w:rFonts w:ascii="Arial Narrow" w:hAnsi="Arial Narrow" w:cs="Times New Roman"/>
                <w:color w:val="000000"/>
                <w:szCs w:val="24"/>
              </w:rPr>
              <w:footnoteReference w:id="2"/>
            </w:r>
            <w:bookmarkEnd w:id="117"/>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71D22AA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18"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18"/>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0BC1D72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27BABC97"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3EAEBE81"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w:t>
            </w:r>
            <w:del w:id="119" w:author="Autor">
              <w:r w:rsidRPr="00385B43" w:rsidDel="0002351A">
                <w:rPr>
                  <w:rFonts w:ascii="Arial Narrow" w:hAnsi="Arial Narrow" w:cs="Times New Roman"/>
                  <w:color w:val="000000"/>
                  <w:szCs w:val="24"/>
                </w:rPr>
                <w:delText> </w:delText>
              </w:r>
            </w:del>
            <w:ins w:id="120" w:author="Autor">
              <w:r w:rsidR="0002351A">
                <w:rPr>
                  <w:rFonts w:ascii="Arial Narrow" w:hAnsi="Arial Narrow" w:cs="Times New Roman"/>
                  <w:color w:val="000000"/>
                  <w:szCs w:val="24"/>
                </w:rPr>
                <w:t> </w:t>
              </w:r>
            </w:ins>
            <w:del w:id="121" w:author="Autor">
              <w:r w:rsidRPr="00385B43" w:rsidDel="0002351A">
                <w:rPr>
                  <w:rFonts w:ascii="Arial Narrow" w:hAnsi="Arial Narrow" w:cs="Times New Roman"/>
                  <w:color w:val="000000"/>
                  <w:szCs w:val="24"/>
                </w:rPr>
                <w:delText>NFP</w:delText>
              </w:r>
            </w:del>
            <w:ins w:id="122" w:author="Autor">
              <w:r w:rsidR="0002351A">
                <w:rPr>
                  <w:rFonts w:ascii="Arial Narrow" w:hAnsi="Arial Narrow" w:cs="Times New Roman"/>
                  <w:color w:val="000000"/>
                  <w:szCs w:val="24"/>
                </w:rPr>
                <w:t xml:space="preserve"> poskytnutie </w:t>
              </w:r>
              <w:proofErr w:type="spellStart"/>
              <w:r w:rsidR="0002351A">
                <w:rPr>
                  <w:rFonts w:ascii="Arial Narrow" w:hAnsi="Arial Narrow" w:cs="Times New Roman"/>
                  <w:color w:val="000000"/>
                  <w:szCs w:val="24"/>
                </w:rPr>
                <w:t>práspevku</w:t>
              </w:r>
            </w:ins>
            <w:proofErr w:type="spellEnd"/>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6E2F7512"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61619F5E"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D617B5E"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2" w:author="Autor" w:initials="A">
    <w:p w14:paraId="6F0A9C34" w14:textId="77777777" w:rsidR="00186AD4" w:rsidRDefault="00186AD4" w:rsidP="00186AD4">
      <w:pPr>
        <w:pStyle w:val="Textkomentra"/>
      </w:pPr>
      <w:r w:rsidRPr="00E101A2">
        <w:rPr>
          <w:rFonts w:ascii="Arial Narrow" w:hAnsi="Arial Narrow"/>
          <w:sz w:val="18"/>
          <w:szCs w:val="18"/>
        </w:rPr>
        <w:annotationRef/>
      </w:r>
      <w:r w:rsidRPr="00E101A2">
        <w:rPr>
          <w:rFonts w:ascii="Arial Narrow" w:hAnsi="Arial Narrow"/>
          <w:sz w:val="18"/>
          <w:szCs w:val="18"/>
        </w:rPr>
        <w:t>V prípade výzvy, ktorá nie je zameraná na aktivitu A1, MAS tento text nahradí znením „Nerelevantné pre túto výzvu“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0A9C3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0A9C34" w16cid:durableId="20951A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D2062" w14:textId="77777777" w:rsidR="0034365F" w:rsidRDefault="0034365F" w:rsidP="00297396">
      <w:pPr>
        <w:spacing w:after="0" w:line="240" w:lineRule="auto"/>
      </w:pPr>
      <w:r>
        <w:separator/>
      </w:r>
    </w:p>
  </w:endnote>
  <w:endnote w:type="continuationSeparator" w:id="0">
    <w:p w14:paraId="502637E2" w14:textId="77777777" w:rsidR="0034365F" w:rsidRDefault="0034365F" w:rsidP="00297396">
      <w:pPr>
        <w:spacing w:after="0" w:line="240" w:lineRule="auto"/>
      </w:pPr>
      <w:r>
        <w:continuationSeparator/>
      </w:r>
    </w:p>
  </w:endnote>
  <w:endnote w:type="continuationNotice" w:id="1">
    <w:p w14:paraId="1AC6D881" w14:textId="77777777" w:rsidR="0034365F" w:rsidRDefault="003436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AC7BB7" w:rsidRPr="00016F1C" w:rsidRDefault="00AC7BB7"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AC7BB7" w:rsidRPr="001A4E70" w:rsidRDefault="00AC7BB7"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E2F3A">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AC7BB7" w:rsidRDefault="00AC7BB7"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AC7BB7" w:rsidRPr="001A4E70" w:rsidRDefault="00AC7BB7"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E2F3A">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AC7BB7" w:rsidRDefault="00AC7BB7"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AC7BB7" w:rsidRPr="00B13A79" w:rsidRDefault="00AC7BB7"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E2F3A">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AC7BB7" w:rsidRDefault="00AC7BB7"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AC7BB7" w:rsidRPr="00B13A79" w:rsidRDefault="00AC7BB7"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E2F3A">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AC7BB7" w:rsidRPr="00016F1C" w:rsidRDefault="00AC7BB7"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AC7BB7" w:rsidRPr="00B13A79" w:rsidRDefault="00AC7BB7"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E2F3A">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AC7BB7" w:rsidRPr="00570367" w:rsidRDefault="00AC7BB7"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8D573" w14:textId="77777777" w:rsidR="0034365F" w:rsidRDefault="0034365F" w:rsidP="00297396">
      <w:pPr>
        <w:spacing w:after="0" w:line="240" w:lineRule="auto"/>
      </w:pPr>
      <w:r>
        <w:separator/>
      </w:r>
    </w:p>
  </w:footnote>
  <w:footnote w:type="continuationSeparator" w:id="0">
    <w:p w14:paraId="783F74DD" w14:textId="77777777" w:rsidR="0034365F" w:rsidRDefault="0034365F" w:rsidP="00297396">
      <w:pPr>
        <w:spacing w:after="0" w:line="240" w:lineRule="auto"/>
      </w:pPr>
      <w:r>
        <w:continuationSeparator/>
      </w:r>
    </w:p>
  </w:footnote>
  <w:footnote w:type="continuationNotice" w:id="1">
    <w:p w14:paraId="20605774" w14:textId="77777777" w:rsidR="0034365F" w:rsidRDefault="0034365F">
      <w:pPr>
        <w:spacing w:after="0" w:line="240" w:lineRule="auto"/>
      </w:pPr>
    </w:p>
  </w:footnote>
  <w:footnote w:id="2">
    <w:p w14:paraId="6BBEF93C" w14:textId="109A2203" w:rsidR="00AC7BB7" w:rsidRPr="00221DA9" w:rsidRDefault="00AC7BB7"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AC7BB7" w:rsidRPr="00221DA9" w:rsidRDefault="00AC7BB7"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AC7BB7" w:rsidRPr="00613B6F" w:rsidRDefault="00AC7BB7"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C7BB7" w:rsidRDefault="00AC7BB7"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0A842E06" w:rsidR="00AC7BB7" w:rsidRDefault="00AC7BB7"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AC7BB7" w:rsidRPr="00627EA3" w:rsidRDefault="00AC7BB7"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CD19139" w:rsidR="00AC7BB7" w:rsidRPr="001F013A" w:rsidRDefault="008E2F3A" w:rsidP="000F2DA9">
    <w:pPr>
      <w:pStyle w:val="Hlavika"/>
      <w:rPr>
        <w:rFonts w:ascii="Arial Narrow" w:hAnsi="Arial Narrow"/>
        <w:sz w:val="20"/>
      </w:rPr>
    </w:pPr>
    <w:r>
      <w:rPr>
        <w:noProof/>
        <w:lang w:eastAsia="sk-SK"/>
      </w:rPr>
      <w:drawing>
        <wp:anchor distT="0" distB="0" distL="114300" distR="114300" simplePos="0" relativeHeight="251675648" behindDoc="0" locked="1" layoutInCell="1" allowOverlap="1" wp14:anchorId="0EBD4327" wp14:editId="789A5DD8">
          <wp:simplePos x="0" y="0"/>
          <wp:positionH relativeFrom="margin">
            <wp:posOffset>2195830</wp:posOffset>
          </wp:positionH>
          <wp:positionV relativeFrom="paragraph">
            <wp:posOffset>-293370</wp:posOffset>
          </wp:positionV>
          <wp:extent cx="1809750" cy="649605"/>
          <wp:effectExtent l="0" t="0" r="0"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09750" cy="649605"/>
                  </a:xfrm>
                  <a:prstGeom prst="rect">
                    <a:avLst/>
                  </a:prstGeom>
                </pic:spPr>
              </pic:pic>
            </a:graphicData>
          </a:graphic>
          <wp14:sizeRelH relativeFrom="margin">
            <wp14:pctWidth>0</wp14:pctWidth>
          </wp14:sizeRelH>
          <wp14:sizeRelV relativeFrom="margin">
            <wp14:pctHeight>0</wp14:pctHeight>
          </wp14:sizeRelV>
        </wp:anchor>
      </w:drawing>
    </w:r>
    <w:r w:rsidR="00AC7BB7" w:rsidRPr="00CF41F5">
      <w:rPr>
        <w:rFonts w:ascii="Arial Narrow" w:hAnsi="Arial Narrow"/>
        <w:noProof/>
        <w:sz w:val="20"/>
        <w:lang w:eastAsia="sk-SK"/>
      </w:rPr>
      <w:drawing>
        <wp:anchor distT="0" distB="0" distL="114300" distR="114300" simplePos="0" relativeHeight="251673600" behindDoc="0" locked="0" layoutInCell="1" allowOverlap="1" wp14:anchorId="6EFD0515" wp14:editId="5548FAB6">
          <wp:simplePos x="0" y="0"/>
          <wp:positionH relativeFrom="column">
            <wp:posOffset>190500</wp:posOffset>
          </wp:positionH>
          <wp:positionV relativeFrom="paragraph">
            <wp:posOffset>-161290</wp:posOffset>
          </wp:positionV>
          <wp:extent cx="542290" cy="54229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r w:rsidR="00AC7BB7">
      <w:rPr>
        <w:noProof/>
        <w:lang w:eastAsia="sk-SK"/>
      </w:rPr>
      <w:drawing>
        <wp:anchor distT="0" distB="0" distL="114300" distR="114300" simplePos="0" relativeHeight="251649024" behindDoc="1" locked="0" layoutInCell="1" allowOverlap="1" wp14:anchorId="26999D6E" wp14:editId="3E05BA87">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AC7BB7">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AC7BB7" w:rsidRDefault="00AC7BB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AC7BB7" w:rsidRDefault="00AC7BB7"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AC7BB7" w:rsidRDefault="00AC7BB7"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511653934">
    <w:abstractNumId w:val="5"/>
  </w:num>
  <w:num w:numId="2" w16cid:durableId="1220360633">
    <w:abstractNumId w:val="0"/>
  </w:num>
  <w:num w:numId="3" w16cid:durableId="52050104">
    <w:abstractNumId w:val="4"/>
  </w:num>
  <w:num w:numId="4" w16cid:durableId="1432623782">
    <w:abstractNumId w:val="1"/>
  </w:num>
  <w:num w:numId="5" w16cid:durableId="1035345932">
    <w:abstractNumId w:val="23"/>
  </w:num>
  <w:num w:numId="6" w16cid:durableId="1417436748">
    <w:abstractNumId w:val="20"/>
  </w:num>
  <w:num w:numId="7" w16cid:durableId="1966112219">
    <w:abstractNumId w:val="10"/>
  </w:num>
  <w:num w:numId="8" w16cid:durableId="1080759057">
    <w:abstractNumId w:val="7"/>
  </w:num>
  <w:num w:numId="9" w16cid:durableId="2162817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5441239">
    <w:abstractNumId w:val="19"/>
  </w:num>
  <w:num w:numId="11" w16cid:durableId="1747190140">
    <w:abstractNumId w:val="14"/>
  </w:num>
  <w:num w:numId="12" w16cid:durableId="879047661">
    <w:abstractNumId w:val="9"/>
  </w:num>
  <w:num w:numId="13" w16cid:durableId="2053965284">
    <w:abstractNumId w:val="3"/>
  </w:num>
  <w:num w:numId="14" w16cid:durableId="524370308">
    <w:abstractNumId w:val="25"/>
  </w:num>
  <w:num w:numId="15" w16cid:durableId="3821154">
    <w:abstractNumId w:val="18"/>
  </w:num>
  <w:num w:numId="16" w16cid:durableId="1913193123">
    <w:abstractNumId w:val="6"/>
  </w:num>
  <w:num w:numId="17" w16cid:durableId="707024548">
    <w:abstractNumId w:val="11"/>
  </w:num>
  <w:num w:numId="18" w16cid:durableId="2001736396">
    <w:abstractNumId w:val="17"/>
  </w:num>
  <w:num w:numId="19" w16cid:durableId="1431849312">
    <w:abstractNumId w:val="24"/>
  </w:num>
  <w:num w:numId="20" w16cid:durableId="1299721582">
    <w:abstractNumId w:val="21"/>
  </w:num>
  <w:num w:numId="21" w16cid:durableId="1216234146">
    <w:abstractNumId w:val="15"/>
  </w:num>
  <w:num w:numId="22" w16cid:durableId="8918204">
    <w:abstractNumId w:val="2"/>
  </w:num>
  <w:num w:numId="23" w16cid:durableId="1578711042">
    <w:abstractNumId w:val="12"/>
  </w:num>
  <w:num w:numId="24" w16cid:durableId="844437207">
    <w:abstractNumId w:val="26"/>
  </w:num>
  <w:num w:numId="25" w16cid:durableId="139155194">
    <w:abstractNumId w:val="22"/>
  </w:num>
  <w:num w:numId="26" w16cid:durableId="447046952">
    <w:abstractNumId w:val="16"/>
  </w:num>
  <w:num w:numId="27" w16cid:durableId="633024706">
    <w:abstractNumId w:val="13"/>
  </w:num>
  <w:num w:numId="28" w16cid:durableId="1687512222">
    <w:abstractNumId w:val="8"/>
  </w:num>
  <w:num w:numId="29" w16cid:durableId="131139923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351A"/>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475F"/>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6AD4"/>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A33"/>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703"/>
    <w:rsid w:val="0032481B"/>
    <w:rsid w:val="003256B5"/>
    <w:rsid w:val="00326D1D"/>
    <w:rsid w:val="00331E1B"/>
    <w:rsid w:val="0033688D"/>
    <w:rsid w:val="0033719C"/>
    <w:rsid w:val="00340992"/>
    <w:rsid w:val="00340D3A"/>
    <w:rsid w:val="0034365F"/>
    <w:rsid w:val="00343B78"/>
    <w:rsid w:val="00343EA2"/>
    <w:rsid w:val="00343F2B"/>
    <w:rsid w:val="00344429"/>
    <w:rsid w:val="00344F28"/>
    <w:rsid w:val="003455B4"/>
    <w:rsid w:val="00346F2F"/>
    <w:rsid w:val="00350156"/>
    <w:rsid w:val="00352C1E"/>
    <w:rsid w:val="003535AD"/>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3536"/>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A24"/>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6AB9"/>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0C"/>
    <w:rsid w:val="0055137D"/>
    <w:rsid w:val="00551DB7"/>
    <w:rsid w:val="005537FD"/>
    <w:rsid w:val="00554C3B"/>
    <w:rsid w:val="005560AF"/>
    <w:rsid w:val="00556601"/>
    <w:rsid w:val="00563456"/>
    <w:rsid w:val="00563B37"/>
    <w:rsid w:val="00566CDE"/>
    <w:rsid w:val="00566F1F"/>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3D"/>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352"/>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2EF9"/>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4433"/>
    <w:rsid w:val="00775BAF"/>
    <w:rsid w:val="00776688"/>
    <w:rsid w:val="00776B54"/>
    <w:rsid w:val="00777CA8"/>
    <w:rsid w:val="00777DE8"/>
    <w:rsid w:val="00782C6E"/>
    <w:rsid w:val="00783DE6"/>
    <w:rsid w:val="0078625A"/>
    <w:rsid w:val="007862BD"/>
    <w:rsid w:val="00786432"/>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2F3A"/>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1CBF"/>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377"/>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C7BB7"/>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23CD"/>
    <w:rsid w:val="00C74EB6"/>
    <w:rsid w:val="00C76A56"/>
    <w:rsid w:val="00C831B3"/>
    <w:rsid w:val="00C83503"/>
    <w:rsid w:val="00C8403E"/>
    <w:rsid w:val="00C843F7"/>
    <w:rsid w:val="00C85BE3"/>
    <w:rsid w:val="00C87897"/>
    <w:rsid w:val="00C9091F"/>
    <w:rsid w:val="00C910BF"/>
    <w:rsid w:val="00C91DA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3096"/>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41F5"/>
    <w:rsid w:val="00CF688D"/>
    <w:rsid w:val="00CF7260"/>
    <w:rsid w:val="00D01CBA"/>
    <w:rsid w:val="00D02F1D"/>
    <w:rsid w:val="00D03613"/>
    <w:rsid w:val="00D0615B"/>
    <w:rsid w:val="00D10E54"/>
    <w:rsid w:val="00D12146"/>
    <w:rsid w:val="00D12980"/>
    <w:rsid w:val="00D12B2B"/>
    <w:rsid w:val="00D13078"/>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20AB"/>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2281"/>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DF"/>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0A42"/>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7C20"/>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D180A4A365FC4FF89C74945CA67E4170"/>
        <w:category>
          <w:name w:val="Všeobecné"/>
          <w:gallery w:val="placeholder"/>
        </w:category>
        <w:types>
          <w:type w:val="bbPlcHdr"/>
        </w:types>
        <w:behaviors>
          <w:behavior w:val="content"/>
        </w:behaviors>
        <w:guid w:val="{3617BCEF-190A-4742-A7BE-0D25296466ED}"/>
      </w:docPartPr>
      <w:docPartBody>
        <w:p w:rsidR="001F1F7D" w:rsidRDefault="00FB0385" w:rsidP="00FB0385">
          <w:pPr>
            <w:pStyle w:val="D180A4A365FC4FF89C74945CA67E4170"/>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1174FA"/>
    <w:rsid w:val="00147404"/>
    <w:rsid w:val="001F1F7D"/>
    <w:rsid w:val="00292562"/>
    <w:rsid w:val="0031009D"/>
    <w:rsid w:val="00370346"/>
    <w:rsid w:val="003B0569"/>
    <w:rsid w:val="003B20BC"/>
    <w:rsid w:val="00417961"/>
    <w:rsid w:val="0046276E"/>
    <w:rsid w:val="004C1C2A"/>
    <w:rsid w:val="0050057B"/>
    <w:rsid w:val="00503470"/>
    <w:rsid w:val="00514765"/>
    <w:rsid w:val="00517339"/>
    <w:rsid w:val="0055045B"/>
    <w:rsid w:val="005A698A"/>
    <w:rsid w:val="006845DE"/>
    <w:rsid w:val="007B0225"/>
    <w:rsid w:val="00803F6C"/>
    <w:rsid w:val="008201D5"/>
    <w:rsid w:val="008A5F9C"/>
    <w:rsid w:val="008F0B6E"/>
    <w:rsid w:val="00966EEE"/>
    <w:rsid w:val="00976238"/>
    <w:rsid w:val="009B4DB2"/>
    <w:rsid w:val="009C3CCC"/>
    <w:rsid w:val="00A118B3"/>
    <w:rsid w:val="00A15D86"/>
    <w:rsid w:val="00A91FC9"/>
    <w:rsid w:val="00BE51E0"/>
    <w:rsid w:val="00CD398B"/>
    <w:rsid w:val="00D30DFA"/>
    <w:rsid w:val="00D659EE"/>
    <w:rsid w:val="00E426B2"/>
    <w:rsid w:val="00F23F7A"/>
    <w:rsid w:val="00F54A50"/>
    <w:rsid w:val="00F70B43"/>
    <w:rsid w:val="00FB0385"/>
    <w:rsid w:val="00FC026E"/>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B0385"/>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D180A4A365FC4FF89C74945CA67E4170">
    <w:name w:val="D180A4A365FC4FF89C74945CA67E4170"/>
    <w:rsid w:val="00FB03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EBA8D-E3D9-417C-AF94-A489FFEB9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3768</Words>
  <Characters>21482</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2020-03-24T09:33:00Z</dcterms:created>
  <dcterms:modified xsi:type="dcterms:W3CDTF">2023-05-04T12:24:00Z</dcterms:modified>
</cp:coreProperties>
</file>