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A4E075" w14:textId="77777777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bookmarkStart w:id="0" w:name="_GoBack"/>
      <w:bookmarkEnd w:id="0"/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37F02DBF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uvedené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65BFD4E6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81F9E7D" w14:textId="3EAAFF48" w:rsidR="00856D01" w:rsidRPr="009B0208" w:rsidRDefault="00856D01" w:rsidP="00D15639">
      <w:pPr>
        <w:tabs>
          <w:tab w:val="left" w:pos="915"/>
        </w:tabs>
        <w:rPr>
          <w:rFonts w:asciiTheme="minorHAnsi" w:hAnsiTheme="minorHAnsi" w:cstheme="minorHAnsi"/>
          <w:b/>
          <w:sz w:val="24"/>
        </w:rPr>
      </w:pPr>
    </w:p>
    <w:tbl>
      <w:tblPr>
        <w:tblStyle w:val="Deloittetable21"/>
        <w:tblW w:w="14427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922"/>
        <w:gridCol w:w="8505"/>
      </w:tblGrid>
      <w:tr w:rsidR="00856D01" w:rsidRPr="009B0208" w14:paraId="373C6678" w14:textId="77777777" w:rsidTr="00884F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0102A87" w14:textId="66244F78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Špecifický cieľ 5.1.2 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Zlepšenie udržateľných vzťahov medzi vidieckymi rozvojovými centrami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ich zázemím vo verejných službách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vo verejných infraštruktúrach</w:t>
            </w:r>
          </w:p>
        </w:tc>
      </w:tr>
      <w:tr w:rsidR="00856D01" w:rsidRPr="009B0208" w14:paraId="16308773" w14:textId="77777777" w:rsidTr="00884FC7">
        <w:trPr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2333D2F3" w14:textId="1A099506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oblastiach:</w:t>
            </w:r>
          </w:p>
        </w:tc>
      </w:tr>
      <w:tr w:rsidR="00856D01" w:rsidRPr="009B0208" w14:paraId="62C77828" w14:textId="77777777" w:rsidTr="00884FC7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EC91214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D1. Učebne základných škôl</w:t>
            </w:r>
          </w:p>
        </w:tc>
      </w:tr>
      <w:tr w:rsidR="00856D01" w:rsidRPr="009B0208" w14:paraId="6C53F9B5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9599024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1BFB875A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Vybudovanie, modernizácia odborných učební, laboratórií, jazykových učebníc základných škôl:</w:t>
            </w:r>
          </w:p>
          <w:p w14:paraId="1B844C1B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- stavebno-technické úpravy existujúcich priestorov za účelom vytvorenia učební,</w:t>
            </w:r>
          </w:p>
          <w:p w14:paraId="3D687B6E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- materiálno-technické vybavenie učební podľa typu učebne</w:t>
            </w:r>
          </w:p>
        </w:tc>
      </w:tr>
      <w:tr w:rsidR="00856D01" w:rsidRPr="009B0208" w14:paraId="4095732A" w14:textId="77777777" w:rsidTr="001334FC">
        <w:trPr>
          <w:trHeight w:val="1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6C9F9148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9B0208" w14:paraId="44C14EEF" w14:textId="77777777" w:rsidTr="001334FC">
        <w:trPr>
          <w:trHeight w:val="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406FDD69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505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1E8DE61B" w14:textId="77777777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3FAF486A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6FDF859" w14:textId="7CA6C644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013 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Softvér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82D39CA" w14:textId="353CF1F6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obstaranie softvéru vrátane výdavkov na obstaranie licencií súvisiacich s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používaním softvéru 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napr. multilicencie, skupinové licencie, atď. (oprávnený je základný softvér – základné programové vybavenie umožňujúce prácu s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PC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aplikačný softvér/nadstavbový softvér, ktorý užívateľ používa výlučne v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súvislosti so vzdelávacím procesom na ZŠ),</w:t>
            </w:r>
          </w:p>
          <w:p w14:paraId="1A0EAA7D" w14:textId="7E1B4B2C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modernizácia softvéru – napr. upgrade (pridávanie nových funkcionalít zhodnocujúcich softvér)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súvisiaci so vzdelávacím procesom na ZŠ,</w:t>
            </w:r>
          </w:p>
        </w:tc>
      </w:tr>
      <w:tr w:rsidR="00856D01" w:rsidRPr="009B0208" w14:paraId="6D7DE7B3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279DD87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014 - Oceniteľné práva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83467C5" w14:textId="781FCAE5" w:rsidR="00856D01" w:rsidRPr="009B0208" w:rsidRDefault="00856D01" w:rsidP="00D27547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licencií - výdavky na obstaranie licencií, autorských práv a</w:t>
            </w:r>
            <w:r w:rsidR="00D27547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patentov</w:t>
            </w:r>
            <w:r w:rsidR="00D27547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bezprostredne súvisiacich s implementáciou projektu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 okrem výdavkov na obstaranie licencií súvisiacich s používaním softvéru, ktoré sa triedia na 013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7D0CCEC8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122EB6E4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52AFBDB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nevyhnutné stavebno-technické úpravy súvisiace s vytvorením priestorov pre potreby učební a knižníc v rámci existujúcich priestorov ZŠ (vybudovanie priečok, vodoinštalácie, elektroinštalácie, sieťové rozvody omietky, podlahy, izolácie, sadrokartónové stropné konštrukcie, bezpečnostné prvky a pod.),</w:t>
            </w:r>
          </w:p>
        </w:tc>
      </w:tr>
      <w:tr w:rsidR="00856D01" w:rsidRPr="009B0208" w14:paraId="16E20BD7" w14:textId="77777777" w:rsidTr="00884FC7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F65C0C5" w14:textId="33BF86DD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D27547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DA137FC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interiérového vybavenia ZŚ,</w:t>
            </w:r>
          </w:p>
          <w:p w14:paraId="1CED801D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vybavenie a zariadenie školskej knižnice (vrátane knižničného fondu),</w:t>
            </w:r>
          </w:p>
          <w:p w14:paraId="5E588989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telekomunikačnej a výpočtovej techniky vrátane príslušenstva (napr. počítačové zostavy, externé disky, tlačiarne, notebooky) bezprostredne súvisiacej s implementáciou projektu,</w:t>
            </w:r>
          </w:p>
          <w:p w14:paraId="05A14509" w14:textId="0069FB71" w:rsidR="00856D01" w:rsidRPr="009B0208" w:rsidRDefault="00856D01" w:rsidP="00D27547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 strojov, prístrojov a zariaden</w:t>
            </w:r>
            <w:r w:rsidR="00D27547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prvého zaškolenia obsluhy (ak relevantné)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66875B63" w14:textId="77777777" w:rsidTr="001334FC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8ECF8F7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029  Ostatný dlhodobý hmotný  majetok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6180EF9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interiérového vybavenia ZŚ,</w:t>
            </w:r>
          </w:p>
          <w:p w14:paraId="54032805" w14:textId="7CDFD81E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vybavenie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zariadenie školskej knižnice (vrátane knižničného fondu),</w:t>
            </w:r>
          </w:p>
          <w:p w14:paraId="18231F30" w14:textId="7E2E2FA2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telekomunikačnej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výpočtovej techniky vrátane príslušenstva (napr. počítačové zostavy, externé disky, tlačiarne, notebooky) bezprostredne súvisiacej s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implementáciou projektu,</w:t>
            </w:r>
          </w:p>
          <w:p w14:paraId="16701FF9" w14:textId="38D52264" w:rsidR="00856D01" w:rsidRPr="009B0208" w:rsidRDefault="00856D01" w:rsidP="00D27547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>nákup prevádzkových strojov, prístrojov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zariaden</w:t>
            </w:r>
            <w:r w:rsidR="00D27547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prvého zaškolenia obsluhy (ak relevantné).</w:t>
            </w:r>
          </w:p>
        </w:tc>
      </w:tr>
    </w:tbl>
    <w:p w14:paraId="45BDE793" w14:textId="77777777" w:rsidR="00856D01" w:rsidRPr="009B0208" w:rsidRDefault="00856D01">
      <w:pPr>
        <w:rPr>
          <w:rFonts w:asciiTheme="minorHAnsi" w:hAnsiTheme="minorHAnsi" w:cstheme="minorHAnsi"/>
          <w:i/>
          <w:highlight w:val="yellow"/>
        </w:rPr>
      </w:pPr>
    </w:p>
    <w:sectPr w:rsidR="00856D01" w:rsidRPr="009B0208" w:rsidSect="00114544"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7A6AE6" w16cid:durableId="1FE5E36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19651C" w14:textId="77777777" w:rsidR="007F105E" w:rsidRDefault="007F105E" w:rsidP="007900C1">
      <w:r>
        <w:separator/>
      </w:r>
    </w:p>
  </w:endnote>
  <w:endnote w:type="continuationSeparator" w:id="0">
    <w:p w14:paraId="43835E97" w14:textId="77777777" w:rsidR="007F105E" w:rsidRDefault="007F105E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2CA953" w14:textId="77777777" w:rsidR="007F105E" w:rsidRDefault="007F105E" w:rsidP="007900C1">
      <w:r>
        <w:separator/>
      </w:r>
    </w:p>
  </w:footnote>
  <w:footnote w:type="continuationSeparator" w:id="0">
    <w:p w14:paraId="2933CD49" w14:textId="77777777" w:rsidR="007F105E" w:rsidRDefault="007F105E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318979" w14:textId="7FC73840" w:rsidR="00A76425" w:rsidRPr="001B5DCB" w:rsidRDefault="008C0C85" w:rsidP="00437D96">
    <w:pPr>
      <w:pStyle w:val="Hlavika"/>
      <w:tabs>
        <w:tab w:val="right" w:pos="14004"/>
      </w:tabs>
    </w:pPr>
    <w:r>
      <w:t xml:space="preserve">Príloha č. 2 výzvy - </w:t>
    </w:r>
    <w:r w:rsidR="00A76425" w:rsidRPr="001B5DCB">
      <w:t>Špecifikácia oprávnených aktivít a oprávnených výdavkov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52FF"/>
    <w:rsid w:val="00106314"/>
    <w:rsid w:val="00113C2C"/>
    <w:rsid w:val="00114544"/>
    <w:rsid w:val="001334FC"/>
    <w:rsid w:val="001663AC"/>
    <w:rsid w:val="001770B0"/>
    <w:rsid w:val="001A66A4"/>
    <w:rsid w:val="001B4D56"/>
    <w:rsid w:val="001C297B"/>
    <w:rsid w:val="001F08C9"/>
    <w:rsid w:val="00222486"/>
    <w:rsid w:val="00224D63"/>
    <w:rsid w:val="00286B67"/>
    <w:rsid w:val="00290A29"/>
    <w:rsid w:val="002A4B1F"/>
    <w:rsid w:val="002B76C5"/>
    <w:rsid w:val="002D45AB"/>
    <w:rsid w:val="002F25E6"/>
    <w:rsid w:val="00301FE1"/>
    <w:rsid w:val="00330F5D"/>
    <w:rsid w:val="00350521"/>
    <w:rsid w:val="00352BC3"/>
    <w:rsid w:val="00355300"/>
    <w:rsid w:val="003850A7"/>
    <w:rsid w:val="003A78DE"/>
    <w:rsid w:val="003D61B8"/>
    <w:rsid w:val="003E0C5A"/>
    <w:rsid w:val="003F6B8D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507295"/>
    <w:rsid w:val="005265E1"/>
    <w:rsid w:val="00545CDC"/>
    <w:rsid w:val="005A67D1"/>
    <w:rsid w:val="005E412A"/>
    <w:rsid w:val="006C0D2C"/>
    <w:rsid w:val="006E0BA1"/>
    <w:rsid w:val="006E2C53"/>
    <w:rsid w:val="006F416A"/>
    <w:rsid w:val="00707EA7"/>
    <w:rsid w:val="007178B7"/>
    <w:rsid w:val="00722D6C"/>
    <w:rsid w:val="00732593"/>
    <w:rsid w:val="00740D22"/>
    <w:rsid w:val="007723AE"/>
    <w:rsid w:val="00773273"/>
    <w:rsid w:val="007900C1"/>
    <w:rsid w:val="00791038"/>
    <w:rsid w:val="00796060"/>
    <w:rsid w:val="007A1574"/>
    <w:rsid w:val="007A1D28"/>
    <w:rsid w:val="007C283F"/>
    <w:rsid w:val="007F105E"/>
    <w:rsid w:val="008563D7"/>
    <w:rsid w:val="00856D01"/>
    <w:rsid w:val="008756EC"/>
    <w:rsid w:val="00880DAE"/>
    <w:rsid w:val="00884FC7"/>
    <w:rsid w:val="00895F57"/>
    <w:rsid w:val="008C0C85"/>
    <w:rsid w:val="00910377"/>
    <w:rsid w:val="00924CB1"/>
    <w:rsid w:val="00935A45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9F4EE5"/>
    <w:rsid w:val="00A0441A"/>
    <w:rsid w:val="00A76425"/>
    <w:rsid w:val="00AD3328"/>
    <w:rsid w:val="00B0092A"/>
    <w:rsid w:val="00B24ED0"/>
    <w:rsid w:val="00B46148"/>
    <w:rsid w:val="00B505EC"/>
    <w:rsid w:val="00B73919"/>
    <w:rsid w:val="00B7415C"/>
    <w:rsid w:val="00B97C29"/>
    <w:rsid w:val="00BA25DC"/>
    <w:rsid w:val="00BF0A0B"/>
    <w:rsid w:val="00BF6595"/>
    <w:rsid w:val="00CB1901"/>
    <w:rsid w:val="00CC2386"/>
    <w:rsid w:val="00CC5DB8"/>
    <w:rsid w:val="00CD4576"/>
    <w:rsid w:val="00D15639"/>
    <w:rsid w:val="00D26431"/>
    <w:rsid w:val="00D27547"/>
    <w:rsid w:val="00D30727"/>
    <w:rsid w:val="00D41226"/>
    <w:rsid w:val="00D4450F"/>
    <w:rsid w:val="00D76D93"/>
    <w:rsid w:val="00D80A8E"/>
    <w:rsid w:val="00D91118"/>
    <w:rsid w:val="00DA2EC4"/>
    <w:rsid w:val="00DD6BA2"/>
    <w:rsid w:val="00DF6F3D"/>
    <w:rsid w:val="00E10467"/>
    <w:rsid w:val="00E20668"/>
    <w:rsid w:val="00E25773"/>
    <w:rsid w:val="00E64C0E"/>
    <w:rsid w:val="00ED21AB"/>
    <w:rsid w:val="00F050EA"/>
    <w:rsid w:val="00F246B5"/>
    <w:rsid w:val="00F64E2F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511C4"/>
  <w15:docId w15:val="{37F2E755-0F9E-4F75-A6E6-E1B7D0139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2F7EA-C14F-4A20-8876-49FAA478D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</dc:creator>
  <cp:lastModifiedBy>Ivanka</cp:lastModifiedBy>
  <cp:revision>3</cp:revision>
  <dcterms:created xsi:type="dcterms:W3CDTF">2020-03-25T10:16:00Z</dcterms:created>
  <dcterms:modified xsi:type="dcterms:W3CDTF">2020-03-25T10:31:00Z</dcterms:modified>
</cp:coreProperties>
</file>