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15B5262D" w:rsidR="00997F82" w:rsidRPr="003C2452" w:rsidRDefault="00F77EAA"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C4F4175"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D524D1">
        <w:rPr>
          <w:rFonts w:ascii="Arial" w:eastAsia="Times New Roman" w:hAnsi="Arial" w:cs="Arial"/>
          <w:sz w:val="28"/>
          <w:szCs w:val="20"/>
        </w:rPr>
        <w:t>Q390</w:t>
      </w:r>
      <w:r w:rsidRPr="00C13613">
        <w:rPr>
          <w:rFonts w:ascii="Arial" w:eastAsia="Times New Roman" w:hAnsi="Arial" w:cs="Arial"/>
          <w:sz w:val="28"/>
          <w:szCs w:val="20"/>
        </w:rPr>
        <w:t>-</w:t>
      </w:r>
      <w:r w:rsidR="00D524D1">
        <w:rPr>
          <w:rFonts w:ascii="Arial" w:eastAsia="Times New Roman" w:hAnsi="Arial" w:cs="Arial"/>
          <w:sz w:val="28"/>
          <w:szCs w:val="20"/>
        </w:rPr>
        <w:t>5</w:t>
      </w:r>
      <w:r w:rsidR="00F77EAA">
        <w:rPr>
          <w:rFonts w:ascii="Arial" w:eastAsia="Times New Roman" w:hAnsi="Arial" w:cs="Arial"/>
          <w:sz w:val="28"/>
          <w:szCs w:val="20"/>
        </w:rPr>
        <w:t>12</w:t>
      </w:r>
      <w:r w:rsidRPr="00C13613">
        <w:rPr>
          <w:rFonts w:ascii="Arial" w:eastAsia="Times New Roman" w:hAnsi="Arial" w:cs="Arial"/>
          <w:sz w:val="28"/>
          <w:szCs w:val="20"/>
        </w:rPr>
        <w:t>-</w:t>
      </w:r>
      <w:r w:rsidR="00D36A7F">
        <w:rPr>
          <w:rFonts w:ascii="Arial" w:eastAsia="Times New Roman" w:hAnsi="Arial" w:cs="Arial"/>
          <w:sz w:val="28"/>
          <w:szCs w:val="20"/>
        </w:rPr>
        <w:t>004</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1BE81FDF" w:rsidR="00997F82" w:rsidRDefault="00997F82" w:rsidP="00997F82">
      <w:pPr>
        <w:rPr>
          <w:ins w:id="0" w:author="I K" w:date="2023-04-18T10:39:00Z"/>
          <w:rFonts w:ascii="Arial" w:eastAsia="Times New Roman" w:hAnsi="Arial" w:cs="Arial"/>
          <w:sz w:val="22"/>
        </w:rPr>
      </w:pPr>
    </w:p>
    <w:p w14:paraId="331B78DE" w14:textId="3FF8A1BC" w:rsidR="00FB28BA" w:rsidRPr="00FB28BA" w:rsidRDefault="00FB28BA" w:rsidP="00FB28BA">
      <w:pPr>
        <w:rPr>
          <w:ins w:id="1" w:author="I K" w:date="2023-04-18T10:39:00Z"/>
          <w:rFonts w:ascii="Arial" w:eastAsia="Times New Roman" w:hAnsi="Arial" w:cs="Arial"/>
          <w:sz w:val="22"/>
        </w:rPr>
      </w:pPr>
    </w:p>
    <w:p w14:paraId="40616EE8" w14:textId="74E88A4D" w:rsidR="00FB28BA" w:rsidRDefault="00FB28BA" w:rsidP="00FB28BA">
      <w:pPr>
        <w:rPr>
          <w:ins w:id="2" w:author="I K" w:date="2023-04-18T10:39:00Z"/>
          <w:rFonts w:ascii="Arial" w:eastAsia="Times New Roman" w:hAnsi="Arial" w:cs="Arial"/>
          <w:sz w:val="22"/>
        </w:rPr>
      </w:pPr>
    </w:p>
    <w:p w14:paraId="01591DEE" w14:textId="3015D3DD" w:rsidR="00FB28BA" w:rsidRDefault="00FB28BA" w:rsidP="00FB28BA">
      <w:pPr>
        <w:jc w:val="center"/>
        <w:rPr>
          <w:ins w:id="3" w:author="I K" w:date="2023-04-18T10:39:00Z"/>
          <w:rFonts w:ascii="Arial" w:eastAsia="Times New Roman" w:hAnsi="Arial" w:cs="Arial"/>
          <w:sz w:val="22"/>
        </w:rPr>
      </w:pPr>
      <w:ins w:id="4" w:author="I K" w:date="2023-04-18T10:39:00Z">
        <w:r>
          <w:rPr>
            <w:rFonts w:ascii="Arial" w:eastAsia="Times New Roman" w:hAnsi="Arial" w:cs="Arial"/>
            <w:sz w:val="22"/>
          </w:rPr>
          <w:t>v znení aktualizácie č.2</w:t>
        </w:r>
      </w:ins>
    </w:p>
    <w:p w14:paraId="180EABE1" w14:textId="34FFCBF1" w:rsidR="00FB28BA" w:rsidRDefault="00FB28BA" w:rsidP="00FB28BA">
      <w:pPr>
        <w:tabs>
          <w:tab w:val="left" w:pos="3900"/>
          <w:tab w:val="left" w:pos="6288"/>
        </w:tabs>
        <w:rPr>
          <w:ins w:id="5" w:author="I K" w:date="2023-04-18T10:40:00Z"/>
          <w:rFonts w:ascii="Arial" w:eastAsia="Times New Roman" w:hAnsi="Arial" w:cs="Arial"/>
          <w:sz w:val="22"/>
        </w:rPr>
      </w:pPr>
    </w:p>
    <w:p w14:paraId="543FA634" w14:textId="28D807F0" w:rsidR="00FB28BA" w:rsidRPr="00FB28BA" w:rsidRDefault="00FB28BA">
      <w:pPr>
        <w:rPr>
          <w:ins w:id="6" w:author="I K" w:date="2023-04-18T10:40:00Z"/>
          <w:rFonts w:ascii="Arial" w:eastAsia="Times New Roman" w:hAnsi="Arial" w:cs="Arial"/>
          <w:sz w:val="22"/>
        </w:rPr>
        <w:pPrChange w:id="7" w:author="I K" w:date="2023-04-18T10:40:00Z">
          <w:pPr>
            <w:tabs>
              <w:tab w:val="left" w:pos="3900"/>
              <w:tab w:val="left" w:pos="6288"/>
            </w:tabs>
          </w:pPr>
        </w:pPrChange>
      </w:pPr>
    </w:p>
    <w:p w14:paraId="02B53D03" w14:textId="7DF23FC1" w:rsidR="00FB28BA" w:rsidRPr="00FB28BA" w:rsidRDefault="00FB28BA">
      <w:pPr>
        <w:rPr>
          <w:ins w:id="8" w:author="I K" w:date="2023-04-18T10:40:00Z"/>
          <w:rFonts w:ascii="Arial" w:eastAsia="Times New Roman" w:hAnsi="Arial" w:cs="Arial"/>
          <w:sz w:val="22"/>
        </w:rPr>
        <w:pPrChange w:id="9" w:author="I K" w:date="2023-04-18T10:40:00Z">
          <w:pPr>
            <w:tabs>
              <w:tab w:val="left" w:pos="3900"/>
              <w:tab w:val="left" w:pos="6288"/>
            </w:tabs>
          </w:pPr>
        </w:pPrChange>
      </w:pPr>
    </w:p>
    <w:p w14:paraId="5184BAA3" w14:textId="6BF8E2CB" w:rsidR="00FB28BA" w:rsidRPr="00FB28BA" w:rsidRDefault="00FB28BA">
      <w:pPr>
        <w:rPr>
          <w:ins w:id="10" w:author="I K" w:date="2023-04-18T10:40:00Z"/>
          <w:rFonts w:ascii="Arial" w:eastAsia="Times New Roman" w:hAnsi="Arial" w:cs="Arial"/>
          <w:sz w:val="22"/>
        </w:rPr>
        <w:pPrChange w:id="11" w:author="I K" w:date="2023-04-18T10:40:00Z">
          <w:pPr>
            <w:tabs>
              <w:tab w:val="left" w:pos="3900"/>
              <w:tab w:val="left" w:pos="6288"/>
            </w:tabs>
          </w:pPr>
        </w:pPrChange>
      </w:pPr>
    </w:p>
    <w:p w14:paraId="46216EF2" w14:textId="0BAA14A8" w:rsidR="00FB28BA" w:rsidRPr="00FB28BA" w:rsidRDefault="00FB28BA">
      <w:pPr>
        <w:rPr>
          <w:ins w:id="12" w:author="I K" w:date="2023-04-18T10:40:00Z"/>
          <w:rFonts w:ascii="Arial" w:eastAsia="Times New Roman" w:hAnsi="Arial" w:cs="Arial"/>
          <w:sz w:val="22"/>
        </w:rPr>
        <w:pPrChange w:id="13" w:author="I K" w:date="2023-04-18T10:40:00Z">
          <w:pPr>
            <w:tabs>
              <w:tab w:val="left" w:pos="3900"/>
              <w:tab w:val="left" w:pos="6288"/>
            </w:tabs>
          </w:pPr>
        </w:pPrChange>
      </w:pPr>
    </w:p>
    <w:p w14:paraId="16E7233C" w14:textId="3C3F8319" w:rsidR="00FB28BA" w:rsidRDefault="00FB28BA" w:rsidP="00FB28BA">
      <w:pPr>
        <w:rPr>
          <w:ins w:id="14" w:author="I K" w:date="2023-04-18T10:40:00Z"/>
          <w:rFonts w:ascii="Arial" w:eastAsia="Times New Roman" w:hAnsi="Arial" w:cs="Arial"/>
          <w:sz w:val="22"/>
        </w:rPr>
      </w:pPr>
    </w:p>
    <w:p w14:paraId="05387A0D" w14:textId="35C93582" w:rsidR="00FB28BA" w:rsidRPr="006C56E0" w:rsidRDefault="00FB28BA" w:rsidP="00FB28BA">
      <w:pPr>
        <w:rPr>
          <w:ins w:id="15" w:author="I K" w:date="2023-04-18T10:40:00Z"/>
          <w:rFonts w:ascii="Arial" w:eastAsia="Times New Roman" w:hAnsi="Arial" w:cs="Arial"/>
          <w:sz w:val="22"/>
        </w:rPr>
      </w:pPr>
      <w:ins w:id="16" w:author="I K" w:date="2023-04-18T10:40:00Z">
        <w:r>
          <w:rPr>
            <w:rFonts w:ascii="Arial" w:eastAsia="Times New Roman" w:hAnsi="Arial" w:cs="Arial"/>
            <w:sz w:val="22"/>
          </w:rPr>
          <w:t xml:space="preserve">Dátum vydania aktualizácie: </w:t>
        </w:r>
      </w:ins>
      <w:ins w:id="17" w:author="I K" w:date="2023-05-09T12:40:00Z">
        <w:r w:rsidR="0053104E">
          <w:rPr>
            <w:rFonts w:ascii="Arial" w:eastAsia="Times New Roman" w:hAnsi="Arial" w:cs="Arial"/>
            <w:sz w:val="22"/>
          </w:rPr>
          <w:t>17</w:t>
        </w:r>
      </w:ins>
      <w:ins w:id="18" w:author="I K" w:date="2023-04-18T10:40:00Z">
        <w:r>
          <w:rPr>
            <w:rFonts w:ascii="Arial" w:eastAsia="Times New Roman" w:hAnsi="Arial" w:cs="Arial"/>
            <w:sz w:val="22"/>
          </w:rPr>
          <w:t>.0</w:t>
        </w:r>
      </w:ins>
      <w:ins w:id="19" w:author="I K" w:date="2023-05-09T12:40:00Z">
        <w:r w:rsidR="0053104E">
          <w:rPr>
            <w:rFonts w:ascii="Arial" w:eastAsia="Times New Roman" w:hAnsi="Arial" w:cs="Arial"/>
            <w:sz w:val="22"/>
          </w:rPr>
          <w:t>5</w:t>
        </w:r>
      </w:ins>
      <w:ins w:id="20" w:author="I K" w:date="2023-04-18T10:40:00Z">
        <w:r>
          <w:rPr>
            <w:rFonts w:ascii="Arial" w:eastAsia="Times New Roman" w:hAnsi="Arial" w:cs="Arial"/>
            <w:sz w:val="22"/>
          </w:rPr>
          <w:t>.2023</w:t>
        </w:r>
      </w:ins>
    </w:p>
    <w:p w14:paraId="6B9528CD" w14:textId="77777777" w:rsidR="00FB28BA" w:rsidRPr="00FB28BA" w:rsidRDefault="00FB28BA" w:rsidP="00FB28BA">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8191CF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F77EAA">
            <w:rPr>
              <w:rFonts w:ascii="Arial" w:hAnsi="Arial" w:cs="Arial"/>
              <w:sz w:val="22"/>
            </w:rPr>
            <w:t>5.1.2 Zlepšenie udrţateľných vzťahov medzi vidieckymi rozvojovými centrami a ich zázemím vo verejných sluţbách a vo verejných infraštruktúrach</w:t>
          </w:r>
        </w:sdtContent>
      </w:sdt>
    </w:p>
    <w:p w14:paraId="266737C6" w14:textId="023F0853"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D36A7F">
            <w:rPr>
              <w:rFonts w:ascii="Arial" w:hAnsi="Arial" w:cs="Arial"/>
              <w:sz w:val="22"/>
            </w:rPr>
            <w:t>D2 Skvalitnenie a rozšírenie kapacít predškolských zariadení</w:t>
          </w:r>
        </w:sdtContent>
      </w:sdt>
    </w:p>
    <w:p w14:paraId="60D37D52" w14:textId="2A273B6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F77EAA">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FC6B93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F77EAA">
        <w:rPr>
          <w:rFonts w:ascii="Arial" w:hAnsi="Arial" w:cs="Arial"/>
          <w:i/>
          <w:sz w:val="22"/>
        </w:rPr>
        <w:t>Malokarpatské partnerstvo o.z.</w:t>
      </w:r>
      <w:r w:rsidRPr="00B50BAE">
        <w:rPr>
          <w:rFonts w:ascii="Arial" w:hAnsi="Arial" w:cs="Arial"/>
          <w:sz w:val="22"/>
        </w:rPr>
        <w:t xml:space="preserve"> </w:t>
      </w:r>
    </w:p>
    <w:p w14:paraId="5C40D1B0" w14:textId="45BD0D63"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F77EAA">
        <w:rPr>
          <w:rFonts w:ascii="Arial" w:hAnsi="Arial" w:cs="Arial"/>
          <w:i/>
          <w:sz w:val="22"/>
        </w:rPr>
        <w:t>Kátlovce č.1</w:t>
      </w:r>
    </w:p>
    <w:p w14:paraId="3DB92461" w14:textId="00B75999" w:rsidR="00997F82" w:rsidRPr="00295DF4"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F77EAA" w:rsidRPr="00295DF4">
        <w:rPr>
          <w:rFonts w:ascii="Arial" w:hAnsi="Arial" w:cs="Arial"/>
          <w:i/>
          <w:sz w:val="22"/>
        </w:rPr>
        <w:t>Kátlovce</w:t>
      </w:r>
    </w:p>
    <w:p w14:paraId="02B5761B" w14:textId="14F4F2C4" w:rsidR="00997F82" w:rsidRPr="00295DF4" w:rsidRDefault="00997F82" w:rsidP="00DD3EE2">
      <w:pPr>
        <w:tabs>
          <w:tab w:val="left" w:pos="1418"/>
        </w:tabs>
        <w:spacing w:before="120" w:after="120" w:line="240" w:lineRule="auto"/>
        <w:rPr>
          <w:rFonts w:ascii="Arial" w:hAnsi="Arial" w:cs="Arial"/>
          <w:i/>
          <w:sz w:val="22"/>
        </w:rPr>
      </w:pPr>
      <w:r w:rsidRPr="00F77EAA">
        <w:rPr>
          <w:rFonts w:ascii="Arial" w:hAnsi="Arial" w:cs="Arial"/>
          <w:i/>
          <w:sz w:val="22"/>
        </w:rPr>
        <w:tab/>
      </w:r>
      <w:r w:rsidR="00F77EAA" w:rsidRPr="00295DF4">
        <w:rPr>
          <w:rFonts w:ascii="Arial" w:hAnsi="Arial" w:cs="Arial"/>
          <w:i/>
          <w:sz w:val="22"/>
        </w:rPr>
        <w:t>919 55</w:t>
      </w:r>
      <w:r w:rsidRPr="00295DF4">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4A02EB00"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9T00:00:00Z">
            <w:dateFormat w:val="d. M. yyyy"/>
            <w:lid w:val="sk-SK"/>
            <w:storeMappedDataAs w:val="dateTime"/>
            <w:calendar w:val="gregorian"/>
          </w:date>
        </w:sdtPr>
        <w:sdtContent>
          <w:r w:rsidR="00F408EB">
            <w:rPr>
              <w:rFonts w:ascii="Arial" w:hAnsi="Arial" w:cs="Arial"/>
              <w:sz w:val="22"/>
            </w:rPr>
            <w:t>29. 4. 2020</w:t>
          </w:r>
        </w:sdtContent>
      </w:sdt>
    </w:p>
    <w:p w14:paraId="532ABE8D" w14:textId="6C0BCA94"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r w:rsidR="00F77EAA" w:rsidRPr="00DE723E">
        <w:rPr>
          <w:rFonts w:ascii="Arial" w:hAnsi="Arial" w:cs="Arial"/>
          <w:sz w:val="22"/>
        </w:rPr>
        <w:t>https://www.mpmas.sk/</w:t>
      </w:r>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iadiacim orgánom pre IROP (ďalej len „RO“) zabezpečí jej zverejnenie na webovom sídle RO</w:t>
      </w:r>
      <w:del w:id="21" w:author="I K" w:date="2023-04-18T10:40:00Z">
        <w:r w:rsidRPr="00D01EF0" w:rsidDel="00FB28BA">
          <w:rPr>
            <w:rFonts w:ascii="Arial" w:hAnsi="Arial" w:cs="Arial"/>
            <w:sz w:val="22"/>
          </w:rPr>
          <w:delText xml:space="preserve"> </w:delText>
        </w:r>
      </w:del>
      <w:ins w:id="22" w:author="I K" w:date="2023-04-18T10:40:00Z">
        <w:r w:rsidR="00FB28BA">
          <w:fldChar w:fldCharType="begin"/>
        </w:r>
        <w:r w:rsidR="00FB28BA">
          <w:instrText xml:space="preserve"> HYPERLINK "http://www.mirri.gov.sk" </w:instrText>
        </w:r>
        <w:r w:rsidR="00FB28BA">
          <w:fldChar w:fldCharType="separate"/>
        </w:r>
        <w:r w:rsidR="00FB28BA" w:rsidRPr="00495F6E">
          <w:rPr>
            <w:rStyle w:val="Hypertextovprepojenie"/>
            <w:rFonts w:cs="Arial"/>
            <w:sz w:val="22"/>
          </w:rPr>
          <w:t>www.mirri.gov.sk</w:t>
        </w:r>
        <w:r w:rsidR="00FB28BA">
          <w:rPr>
            <w:rStyle w:val="Hypertextovprepojenie"/>
            <w:rFonts w:cs="Arial"/>
            <w:sz w:val="22"/>
          </w:rPr>
          <w:fldChar w:fldCharType="end"/>
        </w:r>
        <w:r w:rsidR="00FB28BA">
          <w:rPr>
            <w:rStyle w:val="Hypertextovprepojenie"/>
            <w:rFonts w:cs="Arial"/>
            <w:sz w:val="22"/>
          </w:rPr>
          <w:t xml:space="preserve"> </w:t>
        </w:r>
      </w:ins>
      <w:del w:id="23" w:author="I K" w:date="2023-04-18T10:40:00Z">
        <w:r w:rsidDel="00FB28BA">
          <w:fldChar w:fldCharType="begin"/>
        </w:r>
        <w:r w:rsidDel="00FB28BA">
          <w:delInstrText xml:space="preserve"> HYPERLINK "http://www.mpsr.sk/" </w:delInstrText>
        </w:r>
        <w:r w:rsidDel="00FB28BA">
          <w:fldChar w:fldCharType="separate"/>
        </w:r>
        <w:r w:rsidRPr="006875BA" w:rsidDel="00FB28BA">
          <w:rPr>
            <w:rStyle w:val="Hypertextovprepojenie"/>
            <w:rFonts w:cs="Arial"/>
            <w:sz w:val="22"/>
          </w:rPr>
          <w:delText>www.mpsr.sk</w:delText>
        </w:r>
        <w:r w:rsidDel="00FB28BA">
          <w:rPr>
            <w:rStyle w:val="Hypertextovprepojenie"/>
            <w:rFonts w:cs="Arial"/>
            <w:sz w:val="22"/>
          </w:rPr>
          <w:fldChar w:fldCharType="end"/>
        </w:r>
      </w:del>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0814FA9B"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D36A7F">
        <w:rPr>
          <w:rFonts w:ascii="Arial" w:hAnsi="Arial" w:cs="Arial"/>
          <w:b/>
          <w:sz w:val="22"/>
        </w:rPr>
        <w:t>119 928</w:t>
      </w:r>
      <w:r w:rsidR="00F77EAA">
        <w:rPr>
          <w:rFonts w:ascii="Arial" w:hAnsi="Arial" w:cs="Arial"/>
          <w:b/>
          <w:sz w:val="22"/>
        </w:rPr>
        <w:t xml:space="preserve">,00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7FA6B380"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F77EAA">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F77EAA">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581" w:type="dxa"/>
        <w:tblLook w:val="04A0" w:firstRow="1" w:lastRow="0" w:firstColumn="1" w:lastColumn="0" w:noHBand="0" w:noVBand="1"/>
      </w:tblPr>
      <w:tblGrid>
        <w:gridCol w:w="1500"/>
        <w:gridCol w:w="1500"/>
        <w:gridCol w:w="2024"/>
        <w:gridCol w:w="1519"/>
        <w:gridCol w:w="1519"/>
        <w:gridCol w:w="1519"/>
        <w:tblGridChange w:id="24">
          <w:tblGrid>
            <w:gridCol w:w="1373"/>
            <w:gridCol w:w="55"/>
            <w:gridCol w:w="72"/>
            <w:gridCol w:w="1246"/>
            <w:gridCol w:w="254"/>
            <w:gridCol w:w="279"/>
            <w:gridCol w:w="1318"/>
            <w:gridCol w:w="427"/>
            <w:gridCol w:w="234"/>
            <w:gridCol w:w="729"/>
            <w:gridCol w:w="556"/>
            <w:gridCol w:w="156"/>
            <w:gridCol w:w="678"/>
            <w:gridCol w:w="685"/>
            <w:gridCol w:w="78"/>
            <w:gridCol w:w="627"/>
            <w:gridCol w:w="814"/>
          </w:tblGrid>
        </w:tblGridChange>
      </w:tblGrid>
      <w:tr w:rsidR="00097FCA" w:rsidRPr="0027155D" w14:paraId="2FDC11FD" w14:textId="2A15C786" w:rsidTr="00BC0662">
        <w:trPr>
          <w:trHeight w:val="498"/>
        </w:trPr>
        <w:tc>
          <w:tcPr>
            <w:tcW w:w="9581" w:type="dxa"/>
            <w:gridSpan w:val="6"/>
          </w:tcPr>
          <w:p w14:paraId="209416C1" w14:textId="61D23342" w:rsidR="00097FCA" w:rsidRPr="0027155D" w:rsidRDefault="00097FCA"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097FCA" w:rsidRPr="0027155D" w14:paraId="13D51C80" w14:textId="6C39B0FE" w:rsidTr="00097FCA">
        <w:tblPrEx>
          <w:tblW w:w="9581" w:type="dxa"/>
          <w:tblPrExChange w:id="25" w:author="I K" w:date="2023-04-18T11:05:00Z">
            <w:tblPrEx>
              <w:tblW w:w="7377" w:type="dxa"/>
            </w:tblPrEx>
          </w:tblPrExChange>
        </w:tblPrEx>
        <w:trPr>
          <w:trHeight w:val="498"/>
          <w:trPrChange w:id="26" w:author="I K" w:date="2023-04-18T11:05:00Z">
            <w:trPr>
              <w:gridAfter w:val="0"/>
              <w:trHeight w:val="480"/>
            </w:trPr>
          </w:trPrChange>
        </w:trPr>
        <w:tc>
          <w:tcPr>
            <w:tcW w:w="1500" w:type="dxa"/>
            <w:tcPrChange w:id="27" w:author="I K" w:date="2023-04-18T11:05:00Z">
              <w:tcPr>
                <w:tcW w:w="1373" w:type="dxa"/>
              </w:tcPr>
            </w:tcPrChange>
          </w:tcPr>
          <w:p w14:paraId="28AAD2C8" w14:textId="77777777" w:rsidR="00097FCA" w:rsidRPr="0027155D" w:rsidRDefault="00097FCA"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500" w:type="dxa"/>
            <w:tcPrChange w:id="28" w:author="I K" w:date="2023-04-18T11:05:00Z">
              <w:tcPr>
                <w:tcW w:w="1373" w:type="dxa"/>
                <w:gridSpan w:val="3"/>
              </w:tcPr>
            </w:tcPrChange>
          </w:tcPr>
          <w:p w14:paraId="3C6506A7" w14:textId="77777777" w:rsidR="00097FCA" w:rsidRPr="0027155D" w:rsidRDefault="00097FCA"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2024" w:type="dxa"/>
            <w:tcPrChange w:id="29" w:author="I K" w:date="2023-04-18T11:05:00Z">
              <w:tcPr>
                <w:tcW w:w="1851" w:type="dxa"/>
                <w:gridSpan w:val="3"/>
              </w:tcPr>
            </w:tcPrChange>
          </w:tcPr>
          <w:p w14:paraId="0ABD1B83" w14:textId="3DBF8315" w:rsidR="00097FCA" w:rsidRPr="0027155D" w:rsidRDefault="00097FCA" w:rsidP="00016DEA">
            <w:pPr>
              <w:spacing w:before="60" w:after="60" w:line="240" w:lineRule="auto"/>
              <w:jc w:val="center"/>
              <w:outlineLvl w:val="0"/>
              <w:rPr>
                <w:rFonts w:ascii="Arial" w:hAnsi="Arial" w:cs="Arial"/>
                <w:sz w:val="20"/>
                <w:szCs w:val="20"/>
              </w:rPr>
            </w:pPr>
            <w:ins w:id="30" w:author="I K" w:date="2023-04-18T11:05:00Z">
              <w:r>
                <w:rPr>
                  <w:rFonts w:ascii="Arial" w:hAnsi="Arial" w:cs="Arial"/>
                  <w:sz w:val="20"/>
                  <w:szCs w:val="20"/>
                </w:rPr>
                <w:t>3</w:t>
              </w:r>
            </w:ins>
            <w:del w:id="31" w:author="I K" w:date="2023-04-18T11:05:00Z">
              <w:r w:rsidDel="00097FCA">
                <w:rPr>
                  <w:rFonts w:ascii="Arial" w:hAnsi="Arial" w:cs="Arial"/>
                  <w:sz w:val="20"/>
                  <w:szCs w:val="20"/>
                </w:rPr>
                <w:delText>n</w:delText>
              </w:r>
            </w:del>
          </w:p>
        </w:tc>
        <w:tc>
          <w:tcPr>
            <w:tcW w:w="1519" w:type="dxa"/>
            <w:tcPrChange w:id="32" w:author="I K" w:date="2023-04-18T11:05:00Z">
              <w:tcPr>
                <w:tcW w:w="1390" w:type="dxa"/>
                <w:gridSpan w:val="3"/>
              </w:tcPr>
            </w:tcPrChange>
          </w:tcPr>
          <w:p w14:paraId="3C167D30" w14:textId="4C670F2B" w:rsidR="00097FCA" w:rsidRDefault="00097FCA" w:rsidP="00016DEA">
            <w:pPr>
              <w:spacing w:before="60" w:after="60" w:line="240" w:lineRule="auto"/>
              <w:jc w:val="center"/>
              <w:outlineLvl w:val="0"/>
              <w:rPr>
                <w:rFonts w:ascii="Arial" w:hAnsi="Arial" w:cs="Arial"/>
                <w:sz w:val="20"/>
                <w:szCs w:val="20"/>
              </w:rPr>
            </w:pPr>
            <w:ins w:id="33" w:author="I K" w:date="2023-04-18T11:06:00Z">
              <w:r>
                <w:rPr>
                  <w:rFonts w:ascii="Arial" w:hAnsi="Arial" w:cs="Arial"/>
                  <w:sz w:val="20"/>
                  <w:szCs w:val="20"/>
                </w:rPr>
                <w:t>4</w:t>
              </w:r>
            </w:ins>
          </w:p>
        </w:tc>
        <w:tc>
          <w:tcPr>
            <w:tcW w:w="1519" w:type="dxa"/>
            <w:tcPrChange w:id="34" w:author="I K" w:date="2023-04-18T11:05:00Z">
              <w:tcPr>
                <w:tcW w:w="1390" w:type="dxa"/>
                <w:gridSpan w:val="3"/>
              </w:tcPr>
            </w:tcPrChange>
          </w:tcPr>
          <w:p w14:paraId="5FBE795F" w14:textId="2AA260ED" w:rsidR="00097FCA" w:rsidRDefault="00097FCA" w:rsidP="00016DEA">
            <w:pPr>
              <w:spacing w:before="60" w:after="60" w:line="240" w:lineRule="auto"/>
              <w:jc w:val="center"/>
              <w:outlineLvl w:val="0"/>
              <w:rPr>
                <w:rFonts w:ascii="Arial" w:hAnsi="Arial" w:cs="Arial"/>
                <w:sz w:val="20"/>
                <w:szCs w:val="20"/>
              </w:rPr>
            </w:pPr>
            <w:ins w:id="35" w:author="I K" w:date="2023-04-18T11:06:00Z">
              <w:r>
                <w:rPr>
                  <w:rFonts w:ascii="Arial" w:hAnsi="Arial" w:cs="Arial"/>
                  <w:sz w:val="20"/>
                  <w:szCs w:val="20"/>
                </w:rPr>
                <w:t>5</w:t>
              </w:r>
            </w:ins>
          </w:p>
        </w:tc>
        <w:tc>
          <w:tcPr>
            <w:tcW w:w="1519" w:type="dxa"/>
            <w:tcPrChange w:id="36" w:author="I K" w:date="2023-04-18T11:05:00Z">
              <w:tcPr>
                <w:tcW w:w="1390" w:type="dxa"/>
                <w:gridSpan w:val="3"/>
              </w:tcPr>
            </w:tcPrChange>
          </w:tcPr>
          <w:p w14:paraId="7C47FA07" w14:textId="51EA6F0C" w:rsidR="00097FCA" w:rsidRDefault="00097FCA" w:rsidP="00016DEA">
            <w:pPr>
              <w:spacing w:before="60" w:after="60" w:line="240" w:lineRule="auto"/>
              <w:jc w:val="center"/>
              <w:outlineLvl w:val="0"/>
              <w:rPr>
                <w:rFonts w:ascii="Arial" w:hAnsi="Arial" w:cs="Arial"/>
                <w:sz w:val="20"/>
                <w:szCs w:val="20"/>
              </w:rPr>
            </w:pPr>
            <w:ins w:id="37" w:author="I K" w:date="2023-04-18T11:06:00Z">
              <w:r>
                <w:rPr>
                  <w:rFonts w:ascii="Arial" w:hAnsi="Arial" w:cs="Arial"/>
                  <w:sz w:val="20"/>
                  <w:szCs w:val="20"/>
                </w:rPr>
                <w:t>6</w:t>
              </w:r>
            </w:ins>
          </w:p>
        </w:tc>
      </w:tr>
      <w:tr w:rsidR="00097FCA" w:rsidRPr="0027155D" w14:paraId="18049F63" w14:textId="704FE530" w:rsidTr="00097FCA">
        <w:tblPrEx>
          <w:tblW w:w="9581" w:type="dxa"/>
          <w:tblPrExChange w:id="38" w:author="I K" w:date="2023-04-18T11:05:00Z">
            <w:tblPrEx>
              <w:tblW w:w="7377" w:type="dxa"/>
            </w:tblPrEx>
          </w:tblPrExChange>
        </w:tblPrEx>
        <w:trPr>
          <w:trHeight w:val="1804"/>
          <w:trPrChange w:id="39" w:author="I K" w:date="2023-04-18T11:05:00Z">
            <w:trPr>
              <w:gridAfter w:val="0"/>
              <w:trHeight w:val="1737"/>
            </w:trPr>
          </w:trPrChange>
        </w:trPr>
        <w:tc>
          <w:tcPr>
            <w:tcW w:w="1500" w:type="dxa"/>
            <w:vAlign w:val="center"/>
            <w:tcPrChange w:id="40" w:author="I K" w:date="2023-04-18T11:05:00Z">
              <w:tcPr>
                <w:tcW w:w="1373" w:type="dxa"/>
                <w:vAlign w:val="center"/>
              </w:tcPr>
            </w:tcPrChange>
          </w:tcPr>
          <w:p w14:paraId="71B31EE8" w14:textId="56B26D8D" w:rsidR="00097FCA" w:rsidRDefault="00097FCA" w:rsidP="00016DEA">
            <w:pPr>
              <w:spacing w:before="60" w:after="60" w:line="240" w:lineRule="auto"/>
              <w:jc w:val="center"/>
              <w:outlineLvl w:val="0"/>
              <w:rPr>
                <w:rFonts w:ascii="Arial" w:hAnsi="Arial" w:cs="Arial"/>
                <w:sz w:val="20"/>
                <w:szCs w:val="20"/>
              </w:rPr>
            </w:pPr>
            <w:r>
              <w:rPr>
                <w:rFonts w:ascii="Arial" w:hAnsi="Arial" w:cs="Arial"/>
                <w:sz w:val="20"/>
                <w:szCs w:val="20"/>
              </w:rPr>
              <w:t>29.07.2020</w:t>
            </w:r>
          </w:p>
        </w:tc>
        <w:tc>
          <w:tcPr>
            <w:tcW w:w="1500" w:type="dxa"/>
            <w:vAlign w:val="center"/>
            <w:tcPrChange w:id="41" w:author="I K" w:date="2023-04-18T11:05:00Z">
              <w:tcPr>
                <w:tcW w:w="1373" w:type="dxa"/>
                <w:gridSpan w:val="3"/>
                <w:vAlign w:val="center"/>
              </w:tcPr>
            </w:tcPrChange>
          </w:tcPr>
          <w:p w14:paraId="7FB5A443" w14:textId="6DF91224" w:rsidR="00097FCA" w:rsidRDefault="00097FCA" w:rsidP="00016DEA">
            <w:pPr>
              <w:spacing w:before="60" w:after="60" w:line="240" w:lineRule="auto"/>
              <w:jc w:val="center"/>
              <w:outlineLvl w:val="0"/>
              <w:rPr>
                <w:rFonts w:ascii="Arial" w:hAnsi="Arial" w:cs="Arial"/>
                <w:sz w:val="20"/>
                <w:szCs w:val="20"/>
              </w:rPr>
            </w:pPr>
            <w:r>
              <w:rPr>
                <w:rFonts w:ascii="Arial" w:hAnsi="Arial" w:cs="Arial"/>
                <w:sz w:val="20"/>
                <w:szCs w:val="20"/>
              </w:rPr>
              <w:t>29.10.2020</w:t>
            </w:r>
          </w:p>
        </w:tc>
        <w:tc>
          <w:tcPr>
            <w:tcW w:w="2024" w:type="dxa"/>
            <w:tcPrChange w:id="42" w:author="I K" w:date="2023-04-18T11:05:00Z">
              <w:tcPr>
                <w:tcW w:w="1851" w:type="dxa"/>
                <w:gridSpan w:val="3"/>
              </w:tcPr>
            </w:tcPrChange>
          </w:tcPr>
          <w:p w14:paraId="766B9373" w14:textId="7DC34363" w:rsidR="00097FCA" w:rsidRDefault="00097FCA" w:rsidP="00016DEA">
            <w:pPr>
              <w:spacing w:before="60" w:after="60" w:line="240" w:lineRule="auto"/>
              <w:jc w:val="center"/>
              <w:outlineLvl w:val="0"/>
              <w:rPr>
                <w:rFonts w:ascii="Arial" w:hAnsi="Arial" w:cs="Arial"/>
                <w:sz w:val="20"/>
                <w:szCs w:val="20"/>
              </w:rPr>
            </w:pPr>
            <w:del w:id="43" w:author="I K" w:date="2023-04-18T11:05:00Z">
              <w:r w:rsidRPr="0027155D" w:rsidDel="00097FCA">
                <w:rPr>
                  <w:rFonts w:ascii="Arial" w:hAnsi="Arial" w:cs="Arial"/>
                  <w:sz w:val="20"/>
                  <w:szCs w:val="20"/>
                </w:rPr>
                <w:delText xml:space="preserve">Ďalšie hodnotiace kolá budú </w:delText>
              </w:r>
              <w:r w:rsidDel="00097FCA">
                <w:rPr>
                  <w:rFonts w:ascii="Arial" w:hAnsi="Arial" w:cs="Arial"/>
                  <w:sz w:val="20"/>
                  <w:szCs w:val="20"/>
                </w:rPr>
                <w:delText>uzatvárané v </w:delText>
              </w:r>
              <w:r w:rsidRPr="00F77EAA" w:rsidDel="00097FCA">
                <w:rPr>
                  <w:rFonts w:ascii="Arial" w:hAnsi="Arial" w:cs="Arial"/>
                  <w:sz w:val="20"/>
                  <w:szCs w:val="20"/>
                </w:rPr>
                <w:delText xml:space="preserve">intervale </w:delText>
              </w:r>
              <w:r w:rsidDel="00097FCA">
                <w:rPr>
                  <w:rFonts w:ascii="Arial" w:hAnsi="Arial" w:cs="Arial"/>
                  <w:sz w:val="20"/>
                  <w:szCs w:val="20"/>
                </w:rPr>
                <w:delText>3</w:delText>
              </w:r>
              <w:r w:rsidRPr="00F77EAA" w:rsidDel="00097FCA">
                <w:rPr>
                  <w:rFonts w:ascii="Arial" w:hAnsi="Arial" w:cs="Arial"/>
                  <w:sz w:val="20"/>
                  <w:szCs w:val="20"/>
                </w:rPr>
                <w:delText xml:space="preserve"> mesiacov od predchádzajúceho hodnotiaceho kola a to vždy k </w:delText>
              </w:r>
              <w:r w:rsidDel="00097FCA">
                <w:rPr>
                  <w:rFonts w:ascii="Arial" w:hAnsi="Arial" w:cs="Arial"/>
                  <w:sz w:val="20"/>
                  <w:szCs w:val="20"/>
                </w:rPr>
                <w:delText>29</w:delText>
              </w:r>
              <w:r w:rsidRPr="00F77EAA" w:rsidDel="00097FCA">
                <w:rPr>
                  <w:rFonts w:ascii="Arial" w:hAnsi="Arial" w:cs="Arial"/>
                  <w:sz w:val="20"/>
                  <w:szCs w:val="20"/>
                </w:rPr>
                <w:delText>.</w:delText>
              </w:r>
              <w:r w:rsidDel="00097FCA">
                <w:rPr>
                  <w:rFonts w:ascii="Arial" w:hAnsi="Arial" w:cs="Arial"/>
                  <w:sz w:val="20"/>
                  <w:szCs w:val="20"/>
                </w:rPr>
                <w:delText xml:space="preserve"> dňu príslušného mesiaca</w:delText>
              </w:r>
            </w:del>
            <w:r>
              <w:rPr>
                <w:rFonts w:ascii="Arial" w:hAnsi="Arial" w:cs="Arial"/>
                <w:sz w:val="20"/>
                <w:szCs w:val="20"/>
              </w:rPr>
              <w:t>.</w:t>
            </w:r>
            <w:ins w:id="44" w:author="I K" w:date="2023-04-18T11:05:00Z">
              <w:r>
                <w:rPr>
                  <w:rFonts w:ascii="Arial" w:hAnsi="Arial" w:cs="Arial"/>
                  <w:sz w:val="20"/>
                  <w:szCs w:val="20"/>
                </w:rPr>
                <w:t xml:space="preserve"> 29.01.2021</w:t>
              </w:r>
            </w:ins>
          </w:p>
        </w:tc>
        <w:tc>
          <w:tcPr>
            <w:tcW w:w="1519" w:type="dxa"/>
            <w:tcPrChange w:id="45" w:author="I K" w:date="2023-04-18T11:05:00Z">
              <w:tcPr>
                <w:tcW w:w="1390" w:type="dxa"/>
                <w:gridSpan w:val="3"/>
              </w:tcPr>
            </w:tcPrChange>
          </w:tcPr>
          <w:p w14:paraId="725DA2B8" w14:textId="4DE1BF09" w:rsidR="00097FCA" w:rsidRPr="0027155D" w:rsidRDefault="00097FCA" w:rsidP="00016DEA">
            <w:pPr>
              <w:spacing w:before="60" w:after="60" w:line="240" w:lineRule="auto"/>
              <w:jc w:val="center"/>
              <w:outlineLvl w:val="0"/>
              <w:rPr>
                <w:rFonts w:ascii="Arial" w:hAnsi="Arial" w:cs="Arial"/>
                <w:sz w:val="20"/>
                <w:szCs w:val="20"/>
              </w:rPr>
            </w:pPr>
            <w:ins w:id="46" w:author="I K" w:date="2023-04-18T11:10:00Z">
              <w:r>
                <w:rPr>
                  <w:rFonts w:ascii="Arial" w:hAnsi="Arial" w:cs="Arial"/>
                  <w:sz w:val="20"/>
                  <w:szCs w:val="20"/>
                </w:rPr>
                <w:t>29.04.2021</w:t>
              </w:r>
            </w:ins>
          </w:p>
        </w:tc>
        <w:tc>
          <w:tcPr>
            <w:tcW w:w="1519" w:type="dxa"/>
            <w:tcPrChange w:id="47" w:author="I K" w:date="2023-04-18T11:05:00Z">
              <w:tcPr>
                <w:tcW w:w="1390" w:type="dxa"/>
                <w:gridSpan w:val="3"/>
              </w:tcPr>
            </w:tcPrChange>
          </w:tcPr>
          <w:p w14:paraId="0F39494A" w14:textId="503C2DF2" w:rsidR="00097FCA" w:rsidRPr="0027155D" w:rsidRDefault="00097FCA" w:rsidP="00016DEA">
            <w:pPr>
              <w:spacing w:before="60" w:after="60" w:line="240" w:lineRule="auto"/>
              <w:jc w:val="center"/>
              <w:outlineLvl w:val="0"/>
              <w:rPr>
                <w:rFonts w:ascii="Arial" w:hAnsi="Arial" w:cs="Arial"/>
                <w:sz w:val="20"/>
                <w:szCs w:val="20"/>
              </w:rPr>
            </w:pPr>
            <w:ins w:id="48" w:author="I K" w:date="2023-04-18T11:10:00Z">
              <w:r>
                <w:rPr>
                  <w:rFonts w:ascii="Arial" w:hAnsi="Arial" w:cs="Arial"/>
                  <w:sz w:val="20"/>
                  <w:szCs w:val="20"/>
                </w:rPr>
                <w:t>29.07.2021</w:t>
              </w:r>
            </w:ins>
          </w:p>
        </w:tc>
        <w:tc>
          <w:tcPr>
            <w:tcW w:w="1519" w:type="dxa"/>
            <w:tcPrChange w:id="49" w:author="I K" w:date="2023-04-18T11:05:00Z">
              <w:tcPr>
                <w:tcW w:w="1390" w:type="dxa"/>
                <w:gridSpan w:val="3"/>
              </w:tcPr>
            </w:tcPrChange>
          </w:tcPr>
          <w:p w14:paraId="44184C03" w14:textId="59A67EEF" w:rsidR="00097FCA" w:rsidRPr="0027155D" w:rsidRDefault="00097FCA" w:rsidP="00016DEA">
            <w:pPr>
              <w:spacing w:before="60" w:after="60" w:line="240" w:lineRule="auto"/>
              <w:jc w:val="center"/>
              <w:outlineLvl w:val="0"/>
              <w:rPr>
                <w:rFonts w:ascii="Arial" w:hAnsi="Arial" w:cs="Arial"/>
                <w:sz w:val="20"/>
                <w:szCs w:val="20"/>
              </w:rPr>
            </w:pPr>
            <w:ins w:id="50" w:author="I K" w:date="2023-04-18T11:10:00Z">
              <w:r>
                <w:rPr>
                  <w:rFonts w:ascii="Arial" w:hAnsi="Arial" w:cs="Arial"/>
                  <w:sz w:val="20"/>
                  <w:szCs w:val="20"/>
                </w:rPr>
                <w:t>29.10.2021</w:t>
              </w:r>
            </w:ins>
          </w:p>
        </w:tc>
      </w:tr>
      <w:tr w:rsidR="00097FCA" w:rsidRPr="0027155D" w14:paraId="6F45F9B7" w14:textId="77777777" w:rsidTr="00097FCA">
        <w:tblPrEx>
          <w:tblW w:w="9581" w:type="dxa"/>
          <w:tblPrExChange w:id="51" w:author="I K" w:date="2023-04-18T11:05:00Z">
            <w:tblPrEx>
              <w:tblW w:w="9581" w:type="dxa"/>
            </w:tblPrEx>
          </w:tblPrExChange>
        </w:tblPrEx>
        <w:trPr>
          <w:trHeight w:val="176"/>
          <w:ins w:id="52" w:author="I K" w:date="2023-04-18T11:05:00Z"/>
          <w:trPrChange w:id="53" w:author="I K" w:date="2023-04-18T11:05:00Z">
            <w:trPr>
              <w:trHeight w:val="1804"/>
            </w:trPr>
          </w:trPrChange>
        </w:trPr>
        <w:tc>
          <w:tcPr>
            <w:tcW w:w="1500" w:type="dxa"/>
            <w:vAlign w:val="center"/>
            <w:tcPrChange w:id="54" w:author="I K" w:date="2023-04-18T11:05:00Z">
              <w:tcPr>
                <w:tcW w:w="1500" w:type="dxa"/>
                <w:gridSpan w:val="3"/>
                <w:vAlign w:val="center"/>
              </w:tcPr>
            </w:tcPrChange>
          </w:tcPr>
          <w:p w14:paraId="6A521A51" w14:textId="1A91C3CA" w:rsidR="00097FCA" w:rsidRDefault="00097FCA" w:rsidP="00016DEA">
            <w:pPr>
              <w:spacing w:before="60" w:after="60" w:line="240" w:lineRule="auto"/>
              <w:jc w:val="center"/>
              <w:outlineLvl w:val="0"/>
              <w:rPr>
                <w:ins w:id="55" w:author="I K" w:date="2023-04-18T11:05:00Z"/>
                <w:rFonts w:ascii="Arial" w:hAnsi="Arial" w:cs="Arial"/>
                <w:sz w:val="20"/>
                <w:szCs w:val="20"/>
              </w:rPr>
            </w:pPr>
            <w:ins w:id="56" w:author="I K" w:date="2023-04-18T11:06:00Z">
              <w:r>
                <w:rPr>
                  <w:rFonts w:ascii="Arial" w:hAnsi="Arial" w:cs="Arial"/>
                  <w:sz w:val="20"/>
                  <w:szCs w:val="20"/>
                </w:rPr>
                <w:t>7</w:t>
              </w:r>
            </w:ins>
          </w:p>
        </w:tc>
        <w:tc>
          <w:tcPr>
            <w:tcW w:w="1500" w:type="dxa"/>
            <w:vAlign w:val="center"/>
            <w:tcPrChange w:id="57" w:author="I K" w:date="2023-04-18T11:05:00Z">
              <w:tcPr>
                <w:tcW w:w="1500" w:type="dxa"/>
                <w:gridSpan w:val="2"/>
                <w:vAlign w:val="center"/>
              </w:tcPr>
            </w:tcPrChange>
          </w:tcPr>
          <w:p w14:paraId="6AC8793A" w14:textId="4E095CF6" w:rsidR="00097FCA" w:rsidRDefault="00097FCA" w:rsidP="00016DEA">
            <w:pPr>
              <w:spacing w:before="60" w:after="60" w:line="240" w:lineRule="auto"/>
              <w:jc w:val="center"/>
              <w:outlineLvl w:val="0"/>
              <w:rPr>
                <w:ins w:id="58" w:author="I K" w:date="2023-04-18T11:05:00Z"/>
                <w:rFonts w:ascii="Arial" w:hAnsi="Arial" w:cs="Arial"/>
                <w:sz w:val="20"/>
                <w:szCs w:val="20"/>
              </w:rPr>
            </w:pPr>
            <w:ins w:id="59" w:author="I K" w:date="2023-04-18T11:06:00Z">
              <w:r>
                <w:rPr>
                  <w:rFonts w:ascii="Arial" w:hAnsi="Arial" w:cs="Arial"/>
                  <w:sz w:val="20"/>
                  <w:szCs w:val="20"/>
                </w:rPr>
                <w:t>8</w:t>
              </w:r>
            </w:ins>
          </w:p>
        </w:tc>
        <w:tc>
          <w:tcPr>
            <w:tcW w:w="2024" w:type="dxa"/>
            <w:tcPrChange w:id="60" w:author="I K" w:date="2023-04-18T11:05:00Z">
              <w:tcPr>
                <w:tcW w:w="2024" w:type="dxa"/>
                <w:gridSpan w:val="3"/>
              </w:tcPr>
            </w:tcPrChange>
          </w:tcPr>
          <w:p w14:paraId="27DFA42D" w14:textId="51A35655" w:rsidR="00097FCA" w:rsidRPr="0027155D" w:rsidRDefault="00097FCA" w:rsidP="00016DEA">
            <w:pPr>
              <w:spacing w:before="60" w:after="60" w:line="240" w:lineRule="auto"/>
              <w:jc w:val="center"/>
              <w:outlineLvl w:val="0"/>
              <w:rPr>
                <w:ins w:id="61" w:author="I K" w:date="2023-04-18T11:05:00Z"/>
                <w:rFonts w:ascii="Arial" w:hAnsi="Arial" w:cs="Arial"/>
                <w:sz w:val="20"/>
                <w:szCs w:val="20"/>
              </w:rPr>
            </w:pPr>
            <w:ins w:id="62" w:author="I K" w:date="2023-04-18T11:06:00Z">
              <w:r>
                <w:rPr>
                  <w:rFonts w:ascii="Arial" w:hAnsi="Arial" w:cs="Arial"/>
                  <w:sz w:val="20"/>
                  <w:szCs w:val="20"/>
                </w:rPr>
                <w:t>9</w:t>
              </w:r>
            </w:ins>
          </w:p>
        </w:tc>
        <w:tc>
          <w:tcPr>
            <w:tcW w:w="1519" w:type="dxa"/>
            <w:tcPrChange w:id="63" w:author="I K" w:date="2023-04-18T11:05:00Z">
              <w:tcPr>
                <w:tcW w:w="1519" w:type="dxa"/>
                <w:gridSpan w:val="3"/>
              </w:tcPr>
            </w:tcPrChange>
          </w:tcPr>
          <w:p w14:paraId="49AA20CC" w14:textId="688D3402" w:rsidR="00097FCA" w:rsidRPr="0027155D" w:rsidRDefault="00097FCA" w:rsidP="00016DEA">
            <w:pPr>
              <w:spacing w:before="60" w:after="60" w:line="240" w:lineRule="auto"/>
              <w:jc w:val="center"/>
              <w:outlineLvl w:val="0"/>
              <w:rPr>
                <w:ins w:id="64" w:author="I K" w:date="2023-04-18T11:05:00Z"/>
                <w:rFonts w:ascii="Arial" w:hAnsi="Arial" w:cs="Arial"/>
                <w:sz w:val="20"/>
                <w:szCs w:val="20"/>
              </w:rPr>
            </w:pPr>
            <w:ins w:id="65" w:author="I K" w:date="2023-04-18T11:06:00Z">
              <w:r>
                <w:rPr>
                  <w:rFonts w:ascii="Arial" w:hAnsi="Arial" w:cs="Arial"/>
                  <w:sz w:val="20"/>
                  <w:szCs w:val="20"/>
                </w:rPr>
                <w:t>10</w:t>
              </w:r>
            </w:ins>
          </w:p>
        </w:tc>
        <w:tc>
          <w:tcPr>
            <w:tcW w:w="1519" w:type="dxa"/>
            <w:tcPrChange w:id="66" w:author="I K" w:date="2023-04-18T11:05:00Z">
              <w:tcPr>
                <w:tcW w:w="1519" w:type="dxa"/>
                <w:gridSpan w:val="3"/>
              </w:tcPr>
            </w:tcPrChange>
          </w:tcPr>
          <w:p w14:paraId="1EB912C5" w14:textId="1A0DE0C0" w:rsidR="00097FCA" w:rsidRPr="0027155D" w:rsidRDefault="00097FCA" w:rsidP="00016DEA">
            <w:pPr>
              <w:spacing w:before="60" w:after="60" w:line="240" w:lineRule="auto"/>
              <w:jc w:val="center"/>
              <w:outlineLvl w:val="0"/>
              <w:rPr>
                <w:ins w:id="67" w:author="I K" w:date="2023-04-18T11:05:00Z"/>
                <w:rFonts w:ascii="Arial" w:hAnsi="Arial" w:cs="Arial"/>
                <w:sz w:val="20"/>
                <w:szCs w:val="20"/>
              </w:rPr>
            </w:pPr>
            <w:ins w:id="68" w:author="I K" w:date="2023-04-18T11:06:00Z">
              <w:r>
                <w:rPr>
                  <w:rFonts w:ascii="Arial" w:hAnsi="Arial" w:cs="Arial"/>
                  <w:sz w:val="20"/>
                  <w:szCs w:val="20"/>
                </w:rPr>
                <w:t>11</w:t>
              </w:r>
            </w:ins>
          </w:p>
        </w:tc>
        <w:tc>
          <w:tcPr>
            <w:tcW w:w="1519" w:type="dxa"/>
            <w:tcPrChange w:id="69" w:author="I K" w:date="2023-04-18T11:05:00Z">
              <w:tcPr>
                <w:tcW w:w="1519" w:type="dxa"/>
                <w:gridSpan w:val="3"/>
              </w:tcPr>
            </w:tcPrChange>
          </w:tcPr>
          <w:p w14:paraId="3D11CF2E" w14:textId="0F04CE4F" w:rsidR="00097FCA" w:rsidRPr="0027155D" w:rsidRDefault="00097FCA" w:rsidP="00016DEA">
            <w:pPr>
              <w:spacing w:before="60" w:after="60" w:line="240" w:lineRule="auto"/>
              <w:jc w:val="center"/>
              <w:outlineLvl w:val="0"/>
              <w:rPr>
                <w:ins w:id="70" w:author="I K" w:date="2023-04-18T11:05:00Z"/>
                <w:rFonts w:ascii="Arial" w:hAnsi="Arial" w:cs="Arial"/>
                <w:sz w:val="20"/>
                <w:szCs w:val="20"/>
              </w:rPr>
            </w:pPr>
            <w:ins w:id="71" w:author="I K" w:date="2023-04-18T11:06:00Z">
              <w:r>
                <w:rPr>
                  <w:rFonts w:ascii="Arial" w:hAnsi="Arial" w:cs="Arial"/>
                  <w:sz w:val="20"/>
                  <w:szCs w:val="20"/>
                </w:rPr>
                <w:t>12</w:t>
              </w:r>
            </w:ins>
          </w:p>
        </w:tc>
      </w:tr>
      <w:tr w:rsidR="00097FCA" w:rsidRPr="0027155D" w14:paraId="5534CE1B" w14:textId="77777777" w:rsidTr="00097FCA">
        <w:tblPrEx>
          <w:tblW w:w="9581" w:type="dxa"/>
          <w:tblPrExChange w:id="72" w:author="I K" w:date="2023-04-18T11:12:00Z">
            <w:tblPrEx>
              <w:tblW w:w="9581" w:type="dxa"/>
            </w:tblPrEx>
          </w:tblPrExChange>
        </w:tblPrEx>
        <w:trPr>
          <w:trHeight w:val="440"/>
          <w:ins w:id="73" w:author="I K" w:date="2023-04-18T11:05:00Z"/>
          <w:trPrChange w:id="74" w:author="I K" w:date="2023-04-18T11:12:00Z">
            <w:trPr>
              <w:trHeight w:val="1804"/>
            </w:trPr>
          </w:trPrChange>
        </w:trPr>
        <w:tc>
          <w:tcPr>
            <w:tcW w:w="1500" w:type="dxa"/>
            <w:vAlign w:val="center"/>
            <w:tcPrChange w:id="75" w:author="I K" w:date="2023-04-18T11:12:00Z">
              <w:tcPr>
                <w:tcW w:w="1500" w:type="dxa"/>
                <w:gridSpan w:val="2"/>
                <w:vAlign w:val="center"/>
              </w:tcPr>
            </w:tcPrChange>
          </w:tcPr>
          <w:p w14:paraId="1B1A92E3" w14:textId="13DC8715" w:rsidR="00097FCA" w:rsidRDefault="00097FCA" w:rsidP="00016DEA">
            <w:pPr>
              <w:spacing w:before="60" w:after="60" w:line="240" w:lineRule="auto"/>
              <w:jc w:val="center"/>
              <w:outlineLvl w:val="0"/>
              <w:rPr>
                <w:ins w:id="76" w:author="I K" w:date="2023-04-18T11:05:00Z"/>
                <w:rFonts w:ascii="Arial" w:hAnsi="Arial" w:cs="Arial"/>
                <w:sz w:val="20"/>
                <w:szCs w:val="20"/>
              </w:rPr>
            </w:pPr>
            <w:ins w:id="77" w:author="I K" w:date="2023-04-18T11:10:00Z">
              <w:r>
                <w:rPr>
                  <w:rFonts w:ascii="Arial" w:hAnsi="Arial" w:cs="Arial"/>
                  <w:sz w:val="20"/>
                  <w:szCs w:val="20"/>
                </w:rPr>
                <w:t>29.01.2022</w:t>
              </w:r>
            </w:ins>
          </w:p>
        </w:tc>
        <w:tc>
          <w:tcPr>
            <w:tcW w:w="1500" w:type="dxa"/>
            <w:vAlign w:val="center"/>
            <w:tcPrChange w:id="78" w:author="I K" w:date="2023-04-18T11:12:00Z">
              <w:tcPr>
                <w:tcW w:w="1500" w:type="dxa"/>
                <w:gridSpan w:val="4"/>
                <w:vAlign w:val="center"/>
              </w:tcPr>
            </w:tcPrChange>
          </w:tcPr>
          <w:p w14:paraId="6581D139" w14:textId="5688E67B" w:rsidR="00097FCA" w:rsidRDefault="00097FCA" w:rsidP="00016DEA">
            <w:pPr>
              <w:spacing w:before="60" w:after="60" w:line="240" w:lineRule="auto"/>
              <w:jc w:val="center"/>
              <w:outlineLvl w:val="0"/>
              <w:rPr>
                <w:ins w:id="79" w:author="I K" w:date="2023-04-18T11:05:00Z"/>
                <w:rFonts w:ascii="Arial" w:hAnsi="Arial" w:cs="Arial"/>
                <w:sz w:val="20"/>
                <w:szCs w:val="20"/>
              </w:rPr>
            </w:pPr>
            <w:ins w:id="80" w:author="I K" w:date="2023-04-18T11:10:00Z">
              <w:r>
                <w:rPr>
                  <w:rFonts w:ascii="Arial" w:hAnsi="Arial" w:cs="Arial"/>
                  <w:sz w:val="20"/>
                  <w:szCs w:val="20"/>
                </w:rPr>
                <w:t>29.04.2022</w:t>
              </w:r>
            </w:ins>
          </w:p>
        </w:tc>
        <w:tc>
          <w:tcPr>
            <w:tcW w:w="2024" w:type="dxa"/>
            <w:tcPrChange w:id="81" w:author="I K" w:date="2023-04-18T11:12:00Z">
              <w:tcPr>
                <w:tcW w:w="2024" w:type="dxa"/>
                <w:gridSpan w:val="3"/>
              </w:tcPr>
            </w:tcPrChange>
          </w:tcPr>
          <w:p w14:paraId="404471D7" w14:textId="4B337BCC" w:rsidR="00097FCA" w:rsidRPr="0027155D" w:rsidRDefault="00097FCA" w:rsidP="00016DEA">
            <w:pPr>
              <w:spacing w:before="60" w:after="60" w:line="240" w:lineRule="auto"/>
              <w:jc w:val="center"/>
              <w:outlineLvl w:val="0"/>
              <w:rPr>
                <w:ins w:id="82" w:author="I K" w:date="2023-04-18T11:05:00Z"/>
                <w:rFonts w:ascii="Arial" w:hAnsi="Arial" w:cs="Arial"/>
                <w:sz w:val="20"/>
                <w:szCs w:val="20"/>
              </w:rPr>
            </w:pPr>
            <w:ins w:id="83" w:author="I K" w:date="2023-04-18T11:11:00Z">
              <w:r>
                <w:rPr>
                  <w:rFonts w:ascii="Arial" w:hAnsi="Arial" w:cs="Arial"/>
                  <w:sz w:val="20"/>
                  <w:szCs w:val="20"/>
                </w:rPr>
                <w:t>29.07.2022</w:t>
              </w:r>
            </w:ins>
          </w:p>
        </w:tc>
        <w:tc>
          <w:tcPr>
            <w:tcW w:w="1519" w:type="dxa"/>
            <w:tcPrChange w:id="84" w:author="I K" w:date="2023-04-18T11:12:00Z">
              <w:tcPr>
                <w:tcW w:w="1519" w:type="dxa"/>
                <w:gridSpan w:val="3"/>
              </w:tcPr>
            </w:tcPrChange>
          </w:tcPr>
          <w:p w14:paraId="1CD021CB" w14:textId="390AD252" w:rsidR="00097FCA" w:rsidRPr="0027155D" w:rsidRDefault="00097FCA" w:rsidP="00016DEA">
            <w:pPr>
              <w:spacing w:before="60" w:after="60" w:line="240" w:lineRule="auto"/>
              <w:jc w:val="center"/>
              <w:outlineLvl w:val="0"/>
              <w:rPr>
                <w:ins w:id="85" w:author="I K" w:date="2023-04-18T11:05:00Z"/>
                <w:rFonts w:ascii="Arial" w:hAnsi="Arial" w:cs="Arial"/>
                <w:sz w:val="20"/>
                <w:szCs w:val="20"/>
              </w:rPr>
            </w:pPr>
            <w:ins w:id="86" w:author="I K" w:date="2023-04-18T11:11:00Z">
              <w:r>
                <w:rPr>
                  <w:rFonts w:ascii="Arial" w:hAnsi="Arial" w:cs="Arial"/>
                  <w:sz w:val="20"/>
                  <w:szCs w:val="20"/>
                </w:rPr>
                <w:t>29.10.2022</w:t>
              </w:r>
            </w:ins>
          </w:p>
        </w:tc>
        <w:tc>
          <w:tcPr>
            <w:tcW w:w="1519" w:type="dxa"/>
            <w:tcPrChange w:id="87" w:author="I K" w:date="2023-04-18T11:12:00Z">
              <w:tcPr>
                <w:tcW w:w="1519" w:type="dxa"/>
                <w:gridSpan w:val="3"/>
              </w:tcPr>
            </w:tcPrChange>
          </w:tcPr>
          <w:p w14:paraId="77AD36AB" w14:textId="4031CB48" w:rsidR="00097FCA" w:rsidRPr="0027155D" w:rsidRDefault="00097FCA" w:rsidP="00016DEA">
            <w:pPr>
              <w:spacing w:before="60" w:after="60" w:line="240" w:lineRule="auto"/>
              <w:jc w:val="center"/>
              <w:outlineLvl w:val="0"/>
              <w:rPr>
                <w:ins w:id="88" w:author="I K" w:date="2023-04-18T11:05:00Z"/>
                <w:rFonts w:ascii="Arial" w:hAnsi="Arial" w:cs="Arial"/>
                <w:sz w:val="20"/>
                <w:szCs w:val="20"/>
              </w:rPr>
            </w:pPr>
            <w:ins w:id="89" w:author="I K" w:date="2023-04-18T11:11:00Z">
              <w:r>
                <w:rPr>
                  <w:rFonts w:ascii="Arial" w:hAnsi="Arial" w:cs="Arial"/>
                  <w:sz w:val="20"/>
                  <w:szCs w:val="20"/>
                </w:rPr>
                <w:t>29.1.2023</w:t>
              </w:r>
            </w:ins>
          </w:p>
        </w:tc>
        <w:tc>
          <w:tcPr>
            <w:tcW w:w="1519" w:type="dxa"/>
            <w:tcPrChange w:id="90" w:author="I K" w:date="2023-04-18T11:12:00Z">
              <w:tcPr>
                <w:tcW w:w="1519" w:type="dxa"/>
                <w:gridSpan w:val="2"/>
              </w:tcPr>
            </w:tcPrChange>
          </w:tcPr>
          <w:p w14:paraId="4B173ABA" w14:textId="4CFB23FD" w:rsidR="00097FCA" w:rsidRPr="0027155D" w:rsidRDefault="00097FCA" w:rsidP="00016DEA">
            <w:pPr>
              <w:spacing w:before="60" w:after="60" w:line="240" w:lineRule="auto"/>
              <w:jc w:val="center"/>
              <w:outlineLvl w:val="0"/>
              <w:rPr>
                <w:ins w:id="91" w:author="I K" w:date="2023-04-18T11:05:00Z"/>
                <w:rFonts w:ascii="Arial" w:hAnsi="Arial" w:cs="Arial"/>
                <w:sz w:val="20"/>
                <w:szCs w:val="20"/>
              </w:rPr>
            </w:pPr>
            <w:ins w:id="92" w:author="I K" w:date="2023-04-18T11:11:00Z">
              <w:r>
                <w:rPr>
                  <w:rFonts w:ascii="Arial" w:hAnsi="Arial" w:cs="Arial"/>
                  <w:sz w:val="20"/>
                  <w:szCs w:val="20"/>
                </w:rPr>
                <w:t>29.04.2023</w:t>
              </w:r>
            </w:ins>
          </w:p>
        </w:tc>
      </w:tr>
      <w:tr w:rsidR="00097FCA" w:rsidRPr="0027155D" w14:paraId="1E330802" w14:textId="77777777" w:rsidTr="00097FCA">
        <w:tblPrEx>
          <w:tblW w:w="9581" w:type="dxa"/>
          <w:tblPrExChange w:id="93" w:author="I K" w:date="2023-04-18T11:11:00Z">
            <w:tblPrEx>
              <w:tblW w:w="9581" w:type="dxa"/>
            </w:tblPrEx>
          </w:tblPrExChange>
        </w:tblPrEx>
        <w:trPr>
          <w:trHeight w:val="182"/>
          <w:ins w:id="94" w:author="I K" w:date="2023-04-18T11:11:00Z"/>
          <w:trPrChange w:id="95" w:author="I K" w:date="2023-04-18T11:11:00Z">
            <w:trPr>
              <w:trHeight w:val="1804"/>
            </w:trPr>
          </w:trPrChange>
        </w:trPr>
        <w:tc>
          <w:tcPr>
            <w:tcW w:w="1500" w:type="dxa"/>
            <w:vAlign w:val="center"/>
            <w:tcPrChange w:id="96" w:author="I K" w:date="2023-04-18T11:11:00Z">
              <w:tcPr>
                <w:tcW w:w="1500" w:type="dxa"/>
                <w:gridSpan w:val="3"/>
                <w:vAlign w:val="center"/>
              </w:tcPr>
            </w:tcPrChange>
          </w:tcPr>
          <w:p w14:paraId="45B3CD82" w14:textId="21913297" w:rsidR="00097FCA" w:rsidRDefault="00097FCA" w:rsidP="00016DEA">
            <w:pPr>
              <w:spacing w:before="60" w:after="60" w:line="240" w:lineRule="auto"/>
              <w:jc w:val="center"/>
              <w:outlineLvl w:val="0"/>
              <w:rPr>
                <w:ins w:id="97" w:author="I K" w:date="2023-04-18T11:11:00Z"/>
                <w:rFonts w:ascii="Arial" w:hAnsi="Arial" w:cs="Arial"/>
                <w:sz w:val="20"/>
                <w:szCs w:val="20"/>
              </w:rPr>
            </w:pPr>
            <w:ins w:id="98" w:author="I K" w:date="2023-04-18T11:11:00Z">
              <w:r>
                <w:rPr>
                  <w:rFonts w:ascii="Arial" w:hAnsi="Arial" w:cs="Arial"/>
                  <w:sz w:val="20"/>
                  <w:szCs w:val="20"/>
                </w:rPr>
                <w:t>13</w:t>
              </w:r>
            </w:ins>
          </w:p>
        </w:tc>
        <w:tc>
          <w:tcPr>
            <w:tcW w:w="1500" w:type="dxa"/>
            <w:vAlign w:val="center"/>
            <w:tcPrChange w:id="99" w:author="I K" w:date="2023-04-18T11:11:00Z">
              <w:tcPr>
                <w:tcW w:w="1500" w:type="dxa"/>
                <w:gridSpan w:val="2"/>
                <w:vAlign w:val="center"/>
              </w:tcPr>
            </w:tcPrChange>
          </w:tcPr>
          <w:p w14:paraId="1DDFD376" w14:textId="504C1E47" w:rsidR="00097FCA" w:rsidRDefault="00097FCA" w:rsidP="00016DEA">
            <w:pPr>
              <w:spacing w:before="60" w:after="60" w:line="240" w:lineRule="auto"/>
              <w:jc w:val="center"/>
              <w:outlineLvl w:val="0"/>
              <w:rPr>
                <w:ins w:id="100" w:author="I K" w:date="2023-04-18T11:11:00Z"/>
                <w:rFonts w:ascii="Arial" w:hAnsi="Arial" w:cs="Arial"/>
                <w:sz w:val="20"/>
                <w:szCs w:val="20"/>
              </w:rPr>
            </w:pPr>
            <w:ins w:id="101" w:author="I K" w:date="2023-04-18T11:12:00Z">
              <w:r>
                <w:rPr>
                  <w:rFonts w:ascii="Arial" w:hAnsi="Arial" w:cs="Arial"/>
                  <w:sz w:val="20"/>
                  <w:szCs w:val="20"/>
                </w:rPr>
                <w:t>14</w:t>
              </w:r>
            </w:ins>
          </w:p>
        </w:tc>
        <w:tc>
          <w:tcPr>
            <w:tcW w:w="2024" w:type="dxa"/>
            <w:tcPrChange w:id="102" w:author="I K" w:date="2023-04-18T11:11:00Z">
              <w:tcPr>
                <w:tcW w:w="2024" w:type="dxa"/>
                <w:gridSpan w:val="3"/>
              </w:tcPr>
            </w:tcPrChange>
          </w:tcPr>
          <w:p w14:paraId="2EC02A8A" w14:textId="1A7A7572" w:rsidR="00097FCA" w:rsidRDefault="00097FCA" w:rsidP="00016DEA">
            <w:pPr>
              <w:spacing w:before="60" w:after="60" w:line="240" w:lineRule="auto"/>
              <w:jc w:val="center"/>
              <w:outlineLvl w:val="0"/>
              <w:rPr>
                <w:ins w:id="103" w:author="I K" w:date="2023-04-18T11:11:00Z"/>
                <w:rFonts w:ascii="Arial" w:hAnsi="Arial" w:cs="Arial"/>
                <w:sz w:val="20"/>
                <w:szCs w:val="20"/>
              </w:rPr>
            </w:pPr>
            <w:ins w:id="104" w:author="I K" w:date="2023-04-18T11:12:00Z">
              <w:r>
                <w:rPr>
                  <w:rFonts w:ascii="Arial" w:hAnsi="Arial" w:cs="Arial"/>
                  <w:sz w:val="20"/>
                  <w:szCs w:val="20"/>
                </w:rPr>
                <w:t>n</w:t>
              </w:r>
            </w:ins>
          </w:p>
        </w:tc>
        <w:tc>
          <w:tcPr>
            <w:tcW w:w="1519" w:type="dxa"/>
            <w:tcPrChange w:id="105" w:author="I K" w:date="2023-04-18T11:11:00Z">
              <w:tcPr>
                <w:tcW w:w="1519" w:type="dxa"/>
                <w:gridSpan w:val="3"/>
              </w:tcPr>
            </w:tcPrChange>
          </w:tcPr>
          <w:p w14:paraId="1D2CAD5A" w14:textId="77777777" w:rsidR="00097FCA" w:rsidRDefault="00097FCA" w:rsidP="00016DEA">
            <w:pPr>
              <w:spacing w:before="60" w:after="60" w:line="240" w:lineRule="auto"/>
              <w:jc w:val="center"/>
              <w:outlineLvl w:val="0"/>
              <w:rPr>
                <w:ins w:id="106" w:author="I K" w:date="2023-04-18T11:11:00Z"/>
                <w:rFonts w:ascii="Arial" w:hAnsi="Arial" w:cs="Arial"/>
                <w:sz w:val="20"/>
                <w:szCs w:val="20"/>
              </w:rPr>
            </w:pPr>
          </w:p>
        </w:tc>
        <w:tc>
          <w:tcPr>
            <w:tcW w:w="1519" w:type="dxa"/>
            <w:tcPrChange w:id="107" w:author="I K" w:date="2023-04-18T11:11:00Z">
              <w:tcPr>
                <w:tcW w:w="1519" w:type="dxa"/>
                <w:gridSpan w:val="3"/>
              </w:tcPr>
            </w:tcPrChange>
          </w:tcPr>
          <w:p w14:paraId="56031888" w14:textId="77777777" w:rsidR="00097FCA" w:rsidRDefault="00097FCA" w:rsidP="00016DEA">
            <w:pPr>
              <w:spacing w:before="60" w:after="60" w:line="240" w:lineRule="auto"/>
              <w:jc w:val="center"/>
              <w:outlineLvl w:val="0"/>
              <w:rPr>
                <w:ins w:id="108" w:author="I K" w:date="2023-04-18T11:11:00Z"/>
                <w:rFonts w:ascii="Arial" w:hAnsi="Arial" w:cs="Arial"/>
                <w:sz w:val="20"/>
                <w:szCs w:val="20"/>
              </w:rPr>
            </w:pPr>
          </w:p>
        </w:tc>
        <w:tc>
          <w:tcPr>
            <w:tcW w:w="1519" w:type="dxa"/>
            <w:tcPrChange w:id="109" w:author="I K" w:date="2023-04-18T11:11:00Z">
              <w:tcPr>
                <w:tcW w:w="1519" w:type="dxa"/>
                <w:gridSpan w:val="3"/>
              </w:tcPr>
            </w:tcPrChange>
          </w:tcPr>
          <w:p w14:paraId="4FD0F425" w14:textId="77777777" w:rsidR="00097FCA" w:rsidRDefault="00097FCA" w:rsidP="00016DEA">
            <w:pPr>
              <w:spacing w:before="60" w:after="60" w:line="240" w:lineRule="auto"/>
              <w:jc w:val="center"/>
              <w:outlineLvl w:val="0"/>
              <w:rPr>
                <w:ins w:id="110" w:author="I K" w:date="2023-04-18T11:11:00Z"/>
                <w:rFonts w:ascii="Arial" w:hAnsi="Arial" w:cs="Arial"/>
                <w:sz w:val="20"/>
                <w:szCs w:val="20"/>
              </w:rPr>
            </w:pPr>
          </w:p>
        </w:tc>
      </w:tr>
      <w:tr w:rsidR="00097FCA" w:rsidRPr="0027155D" w14:paraId="7E00B312" w14:textId="77777777" w:rsidTr="00097FCA">
        <w:trPr>
          <w:trHeight w:val="1804"/>
          <w:ins w:id="111" w:author="I K" w:date="2023-04-18T11:11:00Z"/>
        </w:trPr>
        <w:tc>
          <w:tcPr>
            <w:tcW w:w="1500" w:type="dxa"/>
            <w:vAlign w:val="center"/>
          </w:tcPr>
          <w:p w14:paraId="41B94327" w14:textId="00FF4381" w:rsidR="00097FCA" w:rsidRDefault="00097FCA" w:rsidP="00016DEA">
            <w:pPr>
              <w:spacing w:before="60" w:after="60" w:line="240" w:lineRule="auto"/>
              <w:jc w:val="center"/>
              <w:outlineLvl w:val="0"/>
              <w:rPr>
                <w:ins w:id="112" w:author="I K" w:date="2023-04-18T11:11:00Z"/>
                <w:rFonts w:ascii="Arial" w:hAnsi="Arial" w:cs="Arial"/>
                <w:sz w:val="20"/>
                <w:szCs w:val="20"/>
              </w:rPr>
            </w:pPr>
            <w:ins w:id="113" w:author="I K" w:date="2023-04-18T11:11:00Z">
              <w:r>
                <w:rPr>
                  <w:rFonts w:ascii="Arial" w:hAnsi="Arial" w:cs="Arial"/>
                  <w:sz w:val="20"/>
                  <w:szCs w:val="20"/>
                </w:rPr>
                <w:t>29.05.2023</w:t>
              </w:r>
            </w:ins>
          </w:p>
        </w:tc>
        <w:tc>
          <w:tcPr>
            <w:tcW w:w="1500" w:type="dxa"/>
            <w:vAlign w:val="center"/>
          </w:tcPr>
          <w:p w14:paraId="7B51F812" w14:textId="1E34212D" w:rsidR="00097FCA" w:rsidRDefault="00097FCA" w:rsidP="00097FCA">
            <w:pPr>
              <w:spacing w:before="60" w:after="60" w:line="240" w:lineRule="auto"/>
              <w:jc w:val="center"/>
              <w:outlineLvl w:val="0"/>
              <w:rPr>
                <w:ins w:id="114" w:author="I K" w:date="2023-04-18T11:11:00Z"/>
                <w:rFonts w:ascii="Arial" w:hAnsi="Arial" w:cs="Arial"/>
                <w:sz w:val="20"/>
                <w:szCs w:val="20"/>
              </w:rPr>
            </w:pPr>
            <w:ins w:id="115" w:author="I K" w:date="2023-04-18T11:12:00Z">
              <w:r>
                <w:rPr>
                  <w:rFonts w:ascii="Arial" w:hAnsi="Arial" w:cs="Arial"/>
                  <w:sz w:val="20"/>
                  <w:szCs w:val="20"/>
                </w:rPr>
                <w:t>29.06.2023</w:t>
              </w:r>
            </w:ins>
          </w:p>
        </w:tc>
        <w:tc>
          <w:tcPr>
            <w:tcW w:w="2024" w:type="dxa"/>
          </w:tcPr>
          <w:p w14:paraId="6CC934E7" w14:textId="77777777" w:rsidR="00097FCA" w:rsidRPr="008301CD" w:rsidRDefault="00097FCA" w:rsidP="00097FCA">
            <w:pPr>
              <w:spacing w:before="60" w:after="60" w:line="240" w:lineRule="auto"/>
              <w:jc w:val="center"/>
              <w:outlineLvl w:val="0"/>
              <w:rPr>
                <w:ins w:id="116" w:author="I K" w:date="2023-04-18T11:12:00Z"/>
                <w:rFonts w:ascii="Arial" w:hAnsi="Arial" w:cs="Arial"/>
                <w:sz w:val="20"/>
                <w:szCs w:val="20"/>
              </w:rPr>
            </w:pPr>
            <w:ins w:id="117" w:author="I K" w:date="2023-04-18T11:12:00Z">
              <w:r w:rsidRPr="008301CD">
                <w:rPr>
                  <w:rFonts w:ascii="Arial" w:hAnsi="Arial" w:cs="Arial"/>
                  <w:sz w:val="20"/>
                  <w:szCs w:val="20"/>
                </w:rPr>
                <w:t>Ďalšie hodnotiace</w:t>
              </w:r>
            </w:ins>
          </w:p>
          <w:p w14:paraId="7DFF620C" w14:textId="77777777" w:rsidR="00097FCA" w:rsidRPr="008301CD" w:rsidRDefault="00097FCA" w:rsidP="00097FCA">
            <w:pPr>
              <w:spacing w:before="60" w:after="60" w:line="240" w:lineRule="auto"/>
              <w:jc w:val="center"/>
              <w:outlineLvl w:val="0"/>
              <w:rPr>
                <w:ins w:id="118" w:author="I K" w:date="2023-04-18T11:12:00Z"/>
                <w:rFonts w:ascii="Arial" w:hAnsi="Arial" w:cs="Arial"/>
                <w:sz w:val="20"/>
                <w:szCs w:val="20"/>
              </w:rPr>
            </w:pPr>
            <w:ins w:id="119" w:author="I K" w:date="2023-04-18T11:12:00Z">
              <w:r w:rsidRPr="008301CD">
                <w:rPr>
                  <w:rFonts w:ascii="Arial" w:hAnsi="Arial" w:cs="Arial"/>
                  <w:sz w:val="20"/>
                  <w:szCs w:val="20"/>
                </w:rPr>
                <w:t>kolá budú</w:t>
              </w:r>
            </w:ins>
          </w:p>
          <w:p w14:paraId="4961685C" w14:textId="77777777" w:rsidR="00097FCA" w:rsidRPr="008301CD" w:rsidRDefault="00097FCA" w:rsidP="00097FCA">
            <w:pPr>
              <w:spacing w:before="60" w:after="60" w:line="240" w:lineRule="auto"/>
              <w:jc w:val="center"/>
              <w:outlineLvl w:val="0"/>
              <w:rPr>
                <w:ins w:id="120" w:author="I K" w:date="2023-04-18T11:12:00Z"/>
                <w:rFonts w:ascii="Arial" w:hAnsi="Arial" w:cs="Arial"/>
                <w:sz w:val="20"/>
                <w:szCs w:val="20"/>
              </w:rPr>
            </w:pPr>
            <w:ins w:id="121" w:author="I K" w:date="2023-04-18T11:12:00Z">
              <w:r w:rsidRPr="008301CD">
                <w:rPr>
                  <w:rFonts w:ascii="Arial" w:hAnsi="Arial" w:cs="Arial"/>
                  <w:sz w:val="20"/>
                  <w:szCs w:val="20"/>
                </w:rPr>
                <w:t>uzatvárané</w:t>
              </w:r>
            </w:ins>
          </w:p>
          <w:p w14:paraId="38ED70F5" w14:textId="77777777" w:rsidR="00097FCA" w:rsidRPr="008301CD" w:rsidRDefault="00097FCA" w:rsidP="00097FCA">
            <w:pPr>
              <w:spacing w:before="60" w:after="60" w:line="240" w:lineRule="auto"/>
              <w:jc w:val="center"/>
              <w:outlineLvl w:val="0"/>
              <w:rPr>
                <w:ins w:id="122" w:author="I K" w:date="2023-04-18T11:12:00Z"/>
                <w:rFonts w:ascii="Arial" w:hAnsi="Arial" w:cs="Arial"/>
                <w:sz w:val="20"/>
                <w:szCs w:val="20"/>
              </w:rPr>
            </w:pPr>
            <w:ins w:id="123" w:author="I K" w:date="2023-04-18T11:12:00Z">
              <w:r w:rsidRPr="008301CD">
                <w:rPr>
                  <w:rFonts w:ascii="Arial" w:hAnsi="Arial" w:cs="Arial"/>
                  <w:sz w:val="20"/>
                  <w:szCs w:val="20"/>
                </w:rPr>
                <w:t>v</w:t>
              </w:r>
              <w:r>
                <w:rPr>
                  <w:rFonts w:ascii="Arial" w:hAnsi="Arial" w:cs="Arial"/>
                  <w:sz w:val="20"/>
                  <w:szCs w:val="20"/>
                </w:rPr>
                <w:t> </w:t>
              </w:r>
              <w:r w:rsidRPr="008301CD">
                <w:rPr>
                  <w:rFonts w:ascii="Arial" w:hAnsi="Arial" w:cs="Arial"/>
                  <w:sz w:val="20"/>
                  <w:szCs w:val="20"/>
                </w:rPr>
                <w:t>intervale 1</w:t>
              </w:r>
            </w:ins>
          </w:p>
          <w:p w14:paraId="08133130" w14:textId="77777777" w:rsidR="00097FCA" w:rsidRPr="008301CD" w:rsidRDefault="00097FCA" w:rsidP="00097FCA">
            <w:pPr>
              <w:spacing w:before="60" w:after="60" w:line="240" w:lineRule="auto"/>
              <w:jc w:val="center"/>
              <w:outlineLvl w:val="0"/>
              <w:rPr>
                <w:ins w:id="124" w:author="I K" w:date="2023-04-18T11:12:00Z"/>
                <w:rFonts w:ascii="Arial" w:hAnsi="Arial" w:cs="Arial"/>
                <w:sz w:val="20"/>
                <w:szCs w:val="20"/>
              </w:rPr>
            </w:pPr>
            <w:ins w:id="125" w:author="I K" w:date="2023-04-18T11:12:00Z">
              <w:r w:rsidRPr="008301CD">
                <w:rPr>
                  <w:rFonts w:ascii="Arial" w:hAnsi="Arial" w:cs="Arial"/>
                  <w:sz w:val="20"/>
                  <w:szCs w:val="20"/>
                </w:rPr>
                <w:t>mesiaca od</w:t>
              </w:r>
            </w:ins>
          </w:p>
          <w:p w14:paraId="6352AB2B" w14:textId="77777777" w:rsidR="00097FCA" w:rsidRPr="008301CD" w:rsidRDefault="00097FCA" w:rsidP="00097FCA">
            <w:pPr>
              <w:spacing w:before="60" w:after="60" w:line="240" w:lineRule="auto"/>
              <w:jc w:val="center"/>
              <w:outlineLvl w:val="0"/>
              <w:rPr>
                <w:ins w:id="126" w:author="I K" w:date="2023-04-18T11:12:00Z"/>
                <w:rFonts w:ascii="Arial" w:hAnsi="Arial" w:cs="Arial"/>
                <w:sz w:val="20"/>
                <w:szCs w:val="20"/>
              </w:rPr>
            </w:pPr>
            <w:ins w:id="127" w:author="I K" w:date="2023-04-18T11:12:00Z">
              <w:r w:rsidRPr="008301CD">
                <w:rPr>
                  <w:rFonts w:ascii="Arial" w:hAnsi="Arial" w:cs="Arial"/>
                  <w:sz w:val="20"/>
                  <w:szCs w:val="20"/>
                </w:rPr>
                <w:t>predchádzajúceho</w:t>
              </w:r>
            </w:ins>
          </w:p>
          <w:p w14:paraId="757D7B51" w14:textId="77777777" w:rsidR="00097FCA" w:rsidRPr="008301CD" w:rsidRDefault="00097FCA" w:rsidP="00097FCA">
            <w:pPr>
              <w:spacing w:before="60" w:after="60" w:line="240" w:lineRule="auto"/>
              <w:jc w:val="center"/>
              <w:outlineLvl w:val="0"/>
              <w:rPr>
                <w:ins w:id="128" w:author="I K" w:date="2023-04-18T11:12:00Z"/>
                <w:rFonts w:ascii="Arial" w:hAnsi="Arial" w:cs="Arial"/>
                <w:sz w:val="20"/>
                <w:szCs w:val="20"/>
              </w:rPr>
            </w:pPr>
            <w:ins w:id="129" w:author="I K" w:date="2023-04-18T11:12:00Z">
              <w:r w:rsidRPr="008301CD">
                <w:rPr>
                  <w:rFonts w:ascii="Arial" w:hAnsi="Arial" w:cs="Arial"/>
                  <w:sz w:val="20"/>
                  <w:szCs w:val="20"/>
                </w:rPr>
                <w:t>hodnotiaceho kola</w:t>
              </w:r>
            </w:ins>
          </w:p>
          <w:p w14:paraId="12A6C0A1" w14:textId="69F0C570" w:rsidR="00097FCA" w:rsidRDefault="00097FCA" w:rsidP="00097FCA">
            <w:pPr>
              <w:spacing w:before="60" w:after="60" w:line="240" w:lineRule="auto"/>
              <w:jc w:val="center"/>
              <w:outlineLvl w:val="0"/>
              <w:rPr>
                <w:ins w:id="130" w:author="I K" w:date="2023-04-18T11:11:00Z"/>
                <w:rFonts w:ascii="Arial" w:hAnsi="Arial" w:cs="Arial"/>
                <w:sz w:val="20"/>
                <w:szCs w:val="20"/>
              </w:rPr>
            </w:pPr>
            <w:ins w:id="131" w:author="I K" w:date="2023-04-18T11:12:00Z">
              <w:r w:rsidRPr="008301CD">
                <w:rPr>
                  <w:rFonts w:ascii="Arial" w:hAnsi="Arial" w:cs="Arial"/>
                  <w:sz w:val="20"/>
                  <w:szCs w:val="20"/>
                </w:rPr>
                <w:t>a</w:t>
              </w:r>
              <w:r>
                <w:rPr>
                  <w:rFonts w:ascii="Arial" w:hAnsi="Arial" w:cs="Arial"/>
                  <w:sz w:val="20"/>
                  <w:szCs w:val="20"/>
                </w:rPr>
                <w:t> </w:t>
              </w:r>
              <w:r w:rsidRPr="008301CD">
                <w:rPr>
                  <w:rFonts w:ascii="Arial" w:hAnsi="Arial" w:cs="Arial"/>
                  <w:sz w:val="20"/>
                  <w:szCs w:val="20"/>
                </w:rPr>
                <w:t>to vždy</w:t>
              </w:r>
              <w:r>
                <w:rPr>
                  <w:rFonts w:ascii="Arial" w:hAnsi="Arial" w:cs="Arial"/>
                  <w:sz w:val="20"/>
                  <w:szCs w:val="20"/>
                </w:rPr>
                <w:t xml:space="preserve"> k 29. dňu príslušného mesiaca</w:t>
              </w:r>
            </w:ins>
          </w:p>
        </w:tc>
        <w:tc>
          <w:tcPr>
            <w:tcW w:w="1519" w:type="dxa"/>
          </w:tcPr>
          <w:p w14:paraId="22389E28" w14:textId="77777777" w:rsidR="00097FCA" w:rsidRDefault="00097FCA" w:rsidP="00016DEA">
            <w:pPr>
              <w:spacing w:before="60" w:after="60" w:line="240" w:lineRule="auto"/>
              <w:jc w:val="center"/>
              <w:outlineLvl w:val="0"/>
              <w:rPr>
                <w:ins w:id="132" w:author="I K" w:date="2023-04-18T11:11:00Z"/>
                <w:rFonts w:ascii="Arial" w:hAnsi="Arial" w:cs="Arial"/>
                <w:sz w:val="20"/>
                <w:szCs w:val="20"/>
              </w:rPr>
            </w:pPr>
          </w:p>
        </w:tc>
        <w:tc>
          <w:tcPr>
            <w:tcW w:w="1519" w:type="dxa"/>
          </w:tcPr>
          <w:p w14:paraId="71182AD0" w14:textId="77777777" w:rsidR="00097FCA" w:rsidRDefault="00097FCA" w:rsidP="00016DEA">
            <w:pPr>
              <w:spacing w:before="60" w:after="60" w:line="240" w:lineRule="auto"/>
              <w:jc w:val="center"/>
              <w:outlineLvl w:val="0"/>
              <w:rPr>
                <w:ins w:id="133" w:author="I K" w:date="2023-04-18T11:11:00Z"/>
                <w:rFonts w:ascii="Arial" w:hAnsi="Arial" w:cs="Arial"/>
                <w:sz w:val="20"/>
                <w:szCs w:val="20"/>
              </w:rPr>
            </w:pPr>
          </w:p>
        </w:tc>
        <w:tc>
          <w:tcPr>
            <w:tcW w:w="1519" w:type="dxa"/>
          </w:tcPr>
          <w:p w14:paraId="472F55F0" w14:textId="77777777" w:rsidR="00097FCA" w:rsidRDefault="00097FCA" w:rsidP="00016DEA">
            <w:pPr>
              <w:spacing w:before="60" w:after="60" w:line="240" w:lineRule="auto"/>
              <w:jc w:val="center"/>
              <w:outlineLvl w:val="0"/>
              <w:rPr>
                <w:ins w:id="134" w:author="I K" w:date="2023-04-18T11:11:00Z"/>
                <w:rFonts w:ascii="Arial" w:hAnsi="Arial" w:cs="Arial"/>
                <w:sz w:val="20"/>
                <w:szCs w:val="20"/>
              </w:rPr>
            </w:pPr>
          </w:p>
        </w:tc>
      </w:tr>
    </w:tbl>
    <w:p w14:paraId="04634F24" w14:textId="77777777" w:rsidR="00997F82" w:rsidRPr="009134F1" w:rsidRDefault="00997F82" w:rsidP="00997F82">
      <w:pPr>
        <w:pStyle w:val="Default"/>
        <w:spacing w:before="120" w:after="120"/>
        <w:jc w:val="both"/>
        <w:rPr>
          <w:sz w:val="22"/>
          <w:szCs w:val="22"/>
          <w:lang w:eastAsia="cs-CZ"/>
        </w:rPr>
      </w:pPr>
      <w:bookmarkStart w:id="135"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35"/>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lastRenderedPageBreak/>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366DB11"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F77EAA">
              <w:rPr>
                <w:rFonts w:ascii="Arial" w:hAnsi="Arial" w:cs="Arial"/>
                <w:bCs/>
                <w:sz w:val="20"/>
                <w:szCs w:val="20"/>
              </w:rPr>
              <w:t>c</w:t>
            </w:r>
            <w:r w:rsidRPr="00C63476">
              <w:rPr>
                <w:rFonts w:ascii="Arial" w:hAnsi="Arial" w:cs="Arial"/>
                <w:bCs/>
                <w:sz w:val="20"/>
                <w:szCs w:val="20"/>
              </w:rPr>
              <w:t xml:space="preserve">) overí informácie na webovom sídle </w:t>
            </w:r>
            <w:hyperlink r:id="rId8"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6E02CB00"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9"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Upozornenie</w:t>
            </w:r>
            <w:r w:rsidRPr="00971A5F">
              <w:rPr>
                <w:rFonts w:ascii="Arial" w:hAnsi="Arial" w:cs="Arial"/>
                <w:b/>
                <w:bCs/>
                <w:sz w:val="20"/>
                <w:szCs w:val="20"/>
              </w:rPr>
              <w:t>:</w:t>
            </w:r>
          </w:p>
          <w:p w14:paraId="27C524BA" w14:textId="3FB058BA"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0"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1"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2"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3CDFD8A9" w:rsidR="00997F82" w:rsidRPr="00D01EF0" w:rsidRDefault="00997F82" w:rsidP="00CA18C8">
            <w:pPr>
              <w:spacing w:before="120" w:after="120" w:line="240" w:lineRule="auto"/>
              <w:ind w:left="85" w:right="85"/>
              <w:jc w:val="both"/>
              <w:rPr>
                <w:rFonts w:ascii="Arial" w:hAnsi="Arial" w:cs="Arial"/>
                <w:bCs/>
                <w:sz w:val="20"/>
                <w:szCs w:val="20"/>
              </w:rPr>
            </w:pPr>
            <w:bookmarkStart w:id="136"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w:t>
            </w:r>
            <w:r w:rsidRPr="0019540B">
              <w:rPr>
                <w:rFonts w:ascii="Arial" w:hAnsi="Arial" w:cs="Arial"/>
                <w:bCs/>
                <w:sz w:val="20"/>
                <w:szCs w:val="20"/>
              </w:rPr>
              <w:t>časti 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36"/>
          <w:p w14:paraId="3D0F6A91" w14:textId="72879BDD"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50C026BB"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w:t>
            </w:r>
            <w:ins w:id="137" w:author="I K" w:date="2023-04-18T11:13:00Z">
              <w:r w:rsidR="00217B7C">
                <w:rPr>
                  <w:rFonts w:ascii="Arial" w:hAnsi="Arial" w:cs="Arial"/>
                  <w:bCs/>
                  <w:sz w:val="20"/>
                  <w:szCs w:val="20"/>
                </w:rPr>
                <w:t xml:space="preserve"> najneskôr ku dňu predloženia ŽoPr</w:t>
              </w:r>
            </w:ins>
            <w:r w:rsidRPr="00A047C9">
              <w:rPr>
                <w:rFonts w:ascii="Arial" w:hAnsi="Arial" w:cs="Arial"/>
                <w:bCs/>
                <w:sz w:val="20"/>
                <w:szCs w:val="20"/>
              </w:rPr>
              <w:t xml:space="preserve">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38"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38"/>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577370A2" w:rsidR="00997F82" w:rsidRPr="005B3A2C" w:rsidRDefault="00997F82" w:rsidP="00295DF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777777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4927E871"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p>
          <w:p w14:paraId="72E73C48" w14:textId="42A8BEC0" w:rsidR="00C94378" w:rsidRPr="00295DF4" w:rsidRDefault="00C94378" w:rsidP="00295DF4">
            <w:pPr>
              <w:widowControl w:val="0"/>
              <w:spacing w:before="60" w:after="60" w:line="240" w:lineRule="auto"/>
              <w:ind w:right="85"/>
              <w:jc w:val="both"/>
              <w:rPr>
                <w:rFonts w:ascii="Arial" w:hAnsi="Arial" w:cs="Arial"/>
                <w:bCs/>
                <w:sz w:val="20"/>
                <w:szCs w:val="20"/>
              </w:rPr>
            </w:pPr>
          </w:p>
          <w:p w14:paraId="2BF5C9FF" w14:textId="5EAAB0C0" w:rsidR="00997F82" w:rsidRDefault="00C94378" w:rsidP="00295DF4">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splnomocnenej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066DDA3F" w:rsidR="00997F82" w:rsidRPr="00925544" w:rsidRDefault="00997F82" w:rsidP="00295DF4">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55241E">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3F5A58C3" w:rsidR="00997F82" w:rsidRPr="00D43DC3" w:rsidRDefault="00421F08"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E013AF5" w14:textId="08B7EBDB" w:rsidR="00217B7C" w:rsidRDefault="00217B7C" w:rsidP="00217B7C">
            <w:pPr>
              <w:pStyle w:val="Odsekzoznamu"/>
              <w:widowControl w:val="0"/>
              <w:spacing w:before="120" w:after="120" w:line="240" w:lineRule="auto"/>
              <w:ind w:left="85" w:right="85"/>
              <w:jc w:val="both"/>
              <w:rPr>
                <w:ins w:id="139" w:author="I K" w:date="2023-04-18T11:14:00Z"/>
                <w:rFonts w:ascii="Arial" w:hAnsi="Arial" w:cs="Arial"/>
                <w:bCs/>
                <w:sz w:val="20"/>
                <w:szCs w:val="20"/>
              </w:rPr>
            </w:pPr>
            <w:ins w:id="140" w:author="I K" w:date="2023-04-18T11:14:00Z">
              <w:r w:rsidRPr="00D011BF">
                <w:rPr>
                  <w:rFonts w:ascii="Arial" w:hAnsi="Arial" w:cs="Arial"/>
                  <w:bCs/>
                  <w:sz w:val="20"/>
                  <w:szCs w:val="20"/>
                </w:rPr>
                <w:t>Projekt musí byť vo vecnom súlade s</w:t>
              </w:r>
              <w:r>
                <w:rPr>
                  <w:rFonts w:ascii="Arial" w:hAnsi="Arial" w:cs="Arial"/>
                  <w:bCs/>
                  <w:sz w:val="20"/>
                  <w:szCs w:val="20"/>
                </w:rPr>
                <w:t> </w:t>
              </w:r>
              <w:r w:rsidRPr="00D011BF">
                <w:rPr>
                  <w:rFonts w:ascii="Arial" w:hAnsi="Arial" w:cs="Arial"/>
                  <w:bCs/>
                  <w:sz w:val="20"/>
                  <w:szCs w:val="20"/>
                </w:rPr>
                <w:t>aktivitou</w:t>
              </w:r>
              <w:r>
                <w:rPr>
                  <w:rFonts w:ascii="Arial" w:hAnsi="Arial" w:cs="Arial"/>
                  <w:bCs/>
                  <w:sz w:val="20"/>
                  <w:szCs w:val="20"/>
                </w:rPr>
                <w:t xml:space="preserve"> </w:t>
              </w:r>
            </w:ins>
            <w:customXmlInsRangeStart w:id="141" w:author="I K" w:date="2023-04-18T11:14:00Z"/>
            <w:sdt>
              <w:sdtPr>
                <w:rPr>
                  <w:rFonts w:ascii="Arial" w:hAnsi="Arial" w:cs="Arial"/>
                  <w:sz w:val="22"/>
                </w:rPr>
                <w:alias w:val="Hlavné aktivity"/>
                <w:tag w:val="Hlavné aktivity"/>
                <w:id w:val="-506753530"/>
                <w:placeholder>
                  <w:docPart w:val="915A516C15E04F888C68C7FD45BFD90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InsRangeEnd w:id="141"/>
                <w:ins w:id="142" w:author="I K" w:date="2023-04-18T11:14:00Z">
                  <w:r>
                    <w:rPr>
                      <w:rFonts w:ascii="Arial" w:hAnsi="Arial" w:cs="Arial"/>
                      <w:sz w:val="22"/>
                    </w:rPr>
                    <w:t>D2 Skvalitnenie a rozšírenie kapacít predškolských zariadení</w:t>
                  </w:r>
                </w:ins>
                <w:customXmlInsRangeStart w:id="143" w:author="I K" w:date="2023-04-18T11:14:00Z"/>
              </w:sdtContent>
            </w:sdt>
            <w:customXmlInsRangeEnd w:id="143"/>
            <w:ins w:id="144" w:author="I K" w:date="2023-04-18T11:14:00Z">
              <w:r w:rsidRPr="00D011BF">
                <w:rPr>
                  <w:rFonts w:ascii="Arial" w:hAnsi="Arial" w:cs="Arial"/>
                  <w:bCs/>
                  <w:sz w:val="20"/>
                  <w:szCs w:val="20"/>
                </w:rPr>
                <w:t>. tak, ako je zadefinovaná v prílohe č. 2 výzvy Špecifikácia rozsahu oprávnenej aktivity a oprávnených výdavkov.</w:t>
              </w:r>
            </w:ins>
          </w:p>
          <w:p w14:paraId="603F6F97" w14:textId="77777777" w:rsidR="00217B7C" w:rsidRPr="00D011BF" w:rsidRDefault="00217B7C" w:rsidP="00217B7C">
            <w:pPr>
              <w:pStyle w:val="Odsekzoznamu"/>
              <w:widowControl w:val="0"/>
              <w:spacing w:before="120" w:after="120" w:line="240" w:lineRule="auto"/>
              <w:ind w:left="85" w:right="85"/>
              <w:jc w:val="both"/>
              <w:rPr>
                <w:ins w:id="145" w:author="I K" w:date="2023-04-18T11:14:00Z"/>
                <w:rFonts w:ascii="Arial" w:hAnsi="Arial" w:cs="Arial"/>
                <w:bCs/>
                <w:sz w:val="20"/>
                <w:szCs w:val="20"/>
              </w:rPr>
            </w:pPr>
          </w:p>
          <w:p w14:paraId="7CA8E299" w14:textId="77777777" w:rsidR="00217B7C" w:rsidRDefault="00217B7C" w:rsidP="00217B7C">
            <w:pPr>
              <w:pStyle w:val="Odsekzoznamu"/>
              <w:widowControl w:val="0"/>
              <w:spacing w:before="120" w:after="120" w:line="240" w:lineRule="auto"/>
              <w:ind w:left="85" w:right="85"/>
              <w:contextualSpacing w:val="0"/>
              <w:jc w:val="both"/>
              <w:rPr>
                <w:ins w:id="146" w:author="I K" w:date="2023-04-18T11:14:00Z"/>
                <w:rFonts w:ascii="Arial" w:hAnsi="Arial" w:cs="Arial"/>
                <w:bCs/>
                <w:sz w:val="20"/>
                <w:szCs w:val="20"/>
              </w:rPr>
            </w:pPr>
            <w:ins w:id="147" w:author="I K" w:date="2023-04-18T11:14:00Z">
              <w:r w:rsidRPr="00D011BF">
                <w:rPr>
                  <w:rFonts w:ascii="Arial" w:hAnsi="Arial" w:cs="Arial"/>
                  <w:bCs/>
                  <w:sz w:val="20"/>
                  <w:szCs w:val="20"/>
                </w:rPr>
                <w:lastRenderedPageBreak/>
                <w:t xml:space="preserve">Žiadateľ je povinný ukončiť realizáciu projektu a predložiť záverečnú žiadosť o platbu do 9 mesiacov  od nadobudnutia účinnosti zmluvy o poskytnutí príspevku, najneskôr však do </w:t>
              </w:r>
              <w:r>
                <w:rPr>
                  <w:rFonts w:ascii="Arial" w:hAnsi="Arial" w:cs="Arial"/>
                  <w:bCs/>
                  <w:sz w:val="20"/>
                  <w:szCs w:val="20"/>
                </w:rPr>
                <w:t>30.11.2023</w:t>
              </w:r>
              <w:r w:rsidRPr="00D011BF">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ins>
          </w:p>
          <w:p w14:paraId="7292C868" w14:textId="73ACA5FA" w:rsidR="00997F82" w:rsidDel="00217B7C" w:rsidRDefault="00997F82" w:rsidP="00183589">
            <w:pPr>
              <w:pStyle w:val="Odsekzoznamu"/>
              <w:widowControl w:val="0"/>
              <w:spacing w:before="120" w:after="120" w:line="240" w:lineRule="auto"/>
              <w:ind w:left="85" w:right="85"/>
              <w:contextualSpacing w:val="0"/>
              <w:jc w:val="both"/>
              <w:rPr>
                <w:del w:id="148" w:author="I K" w:date="2023-04-18T11:14:00Z"/>
                <w:rFonts w:ascii="Arial" w:hAnsi="Arial" w:cs="Arial"/>
                <w:bCs/>
                <w:sz w:val="20"/>
                <w:szCs w:val="20"/>
              </w:rPr>
            </w:pPr>
            <w:del w:id="149" w:author="I K" w:date="2023-04-18T11:14:00Z">
              <w:r w:rsidRPr="00BE7B8E" w:rsidDel="00217B7C">
                <w:rPr>
                  <w:rFonts w:ascii="Arial" w:hAnsi="Arial" w:cs="Arial"/>
                  <w:bCs/>
                  <w:sz w:val="20"/>
                  <w:szCs w:val="20"/>
                </w:rPr>
                <w:delText xml:space="preserve">Hlavné aktivity projektu musia byť vo vecnom súlade s typmi oprávnených aktivít, na </w:delText>
              </w:r>
              <w:r w:rsidDel="00217B7C">
                <w:rPr>
                  <w:rFonts w:ascii="Arial" w:hAnsi="Arial" w:cs="Arial"/>
                  <w:bCs/>
                  <w:sz w:val="20"/>
                  <w:szCs w:val="20"/>
                </w:rPr>
                <w:delText>podporu</w:delText>
              </w:r>
              <w:r w:rsidRPr="00BE7B8E" w:rsidDel="00217B7C">
                <w:rPr>
                  <w:rFonts w:ascii="Arial" w:hAnsi="Arial" w:cs="Arial"/>
                  <w:bCs/>
                  <w:sz w:val="20"/>
                  <w:szCs w:val="20"/>
                </w:rPr>
                <w:delText xml:space="preserve"> ktorých je </w:delText>
              </w:r>
              <w:r w:rsidDel="00217B7C">
                <w:rPr>
                  <w:rFonts w:ascii="Arial" w:hAnsi="Arial" w:cs="Arial"/>
                  <w:bCs/>
                  <w:sz w:val="20"/>
                  <w:szCs w:val="20"/>
                </w:rPr>
                <w:delText>zameraná</w:delText>
              </w:r>
              <w:r w:rsidRPr="00BE7B8E" w:rsidDel="00217B7C">
                <w:rPr>
                  <w:rFonts w:ascii="Arial" w:hAnsi="Arial" w:cs="Arial"/>
                  <w:bCs/>
                  <w:sz w:val="20"/>
                  <w:szCs w:val="20"/>
                </w:rPr>
                <w:delText xml:space="preserve"> táto výzva.</w:delText>
              </w:r>
            </w:del>
          </w:p>
          <w:p w14:paraId="0130A787" w14:textId="790B5E06" w:rsidR="00997F82" w:rsidDel="00217B7C" w:rsidRDefault="00997F82" w:rsidP="00183589">
            <w:pPr>
              <w:pStyle w:val="Odsekzoznamu"/>
              <w:widowControl w:val="0"/>
              <w:spacing w:before="120" w:after="120" w:line="240" w:lineRule="auto"/>
              <w:ind w:left="85" w:right="85"/>
              <w:contextualSpacing w:val="0"/>
              <w:jc w:val="both"/>
              <w:rPr>
                <w:del w:id="150" w:author="I K" w:date="2023-04-18T11:14:00Z"/>
                <w:rFonts w:ascii="Arial" w:hAnsi="Arial" w:cs="Arial"/>
                <w:bCs/>
                <w:sz w:val="20"/>
                <w:szCs w:val="20"/>
              </w:rPr>
            </w:pPr>
            <w:del w:id="151" w:author="I K" w:date="2023-04-18T11:14:00Z">
              <w:r w:rsidRPr="00BE7B8E" w:rsidDel="00217B7C">
                <w:rPr>
                  <w:rFonts w:ascii="Arial" w:hAnsi="Arial" w:cs="Arial"/>
                  <w:bCs/>
                  <w:sz w:val="20"/>
                  <w:szCs w:val="20"/>
                </w:rPr>
                <w:delText xml:space="preserve">V rámci tejto výzvy </w:delText>
              </w:r>
              <w:r w:rsidDel="00217B7C">
                <w:rPr>
                  <w:rFonts w:ascii="Arial" w:hAnsi="Arial" w:cs="Arial"/>
                  <w:bCs/>
                  <w:sz w:val="20"/>
                  <w:szCs w:val="20"/>
                </w:rPr>
                <w:delText>je</w:delText>
              </w:r>
              <w:r w:rsidRPr="00BE7B8E" w:rsidDel="00217B7C">
                <w:rPr>
                  <w:rFonts w:ascii="Arial" w:hAnsi="Arial" w:cs="Arial"/>
                  <w:bCs/>
                  <w:sz w:val="20"/>
                  <w:szCs w:val="20"/>
                </w:rPr>
                <w:delText xml:space="preserve"> oprávnen</w:delText>
              </w:r>
              <w:r w:rsidDel="00217B7C">
                <w:rPr>
                  <w:rFonts w:ascii="Arial" w:hAnsi="Arial" w:cs="Arial"/>
                  <w:bCs/>
                  <w:sz w:val="20"/>
                  <w:szCs w:val="20"/>
                </w:rPr>
                <w:delText>á</w:delText>
              </w:r>
              <w:r w:rsidRPr="00BE7B8E" w:rsidDel="00217B7C">
                <w:rPr>
                  <w:rFonts w:ascii="Arial" w:hAnsi="Arial" w:cs="Arial"/>
                  <w:bCs/>
                  <w:sz w:val="20"/>
                  <w:szCs w:val="20"/>
                </w:rPr>
                <w:delText xml:space="preserve"> nasledovn</w:delText>
              </w:r>
              <w:r w:rsidDel="00217B7C">
                <w:rPr>
                  <w:rFonts w:ascii="Arial" w:hAnsi="Arial" w:cs="Arial"/>
                  <w:bCs/>
                  <w:sz w:val="20"/>
                  <w:szCs w:val="20"/>
                </w:rPr>
                <w:delText>á</w:delText>
              </w:r>
              <w:r w:rsidRPr="00BE7B8E" w:rsidDel="00217B7C">
                <w:rPr>
                  <w:rFonts w:ascii="Arial" w:hAnsi="Arial" w:cs="Arial"/>
                  <w:bCs/>
                  <w:sz w:val="20"/>
                  <w:szCs w:val="20"/>
                </w:rPr>
                <w:delText xml:space="preserve"> aktivit</w:delText>
              </w:r>
              <w:r w:rsidDel="00217B7C">
                <w:rPr>
                  <w:rFonts w:ascii="Arial" w:hAnsi="Arial" w:cs="Arial"/>
                  <w:bCs/>
                  <w:sz w:val="20"/>
                  <w:szCs w:val="20"/>
                </w:rPr>
                <w:delText>a</w:delText>
              </w:r>
              <w:r w:rsidRPr="00BE7B8E" w:rsidDel="00217B7C">
                <w:rPr>
                  <w:rFonts w:ascii="Arial" w:hAnsi="Arial" w:cs="Arial"/>
                  <w:bCs/>
                  <w:sz w:val="20"/>
                  <w:szCs w:val="20"/>
                </w:rPr>
                <w:delText>:</w:delText>
              </w:r>
              <w:r w:rsidDel="00217B7C">
                <w:rPr>
                  <w:rFonts w:ascii="Arial" w:hAnsi="Arial" w:cs="Arial"/>
                  <w:bCs/>
                  <w:sz w:val="20"/>
                  <w:szCs w:val="20"/>
                </w:rPr>
                <w:delText xml:space="preserve"> </w:delText>
              </w:r>
            </w:del>
            <w:customXmlDelRangeStart w:id="152" w:author="I K" w:date="2023-04-18T11:14:00Z"/>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DelRangeEnd w:id="152"/>
                <w:del w:id="153" w:author="I K" w:date="2023-04-18T11:14:00Z">
                  <w:r w:rsidR="00D36A7F" w:rsidDel="00217B7C">
                    <w:rPr>
                      <w:rFonts w:ascii="Arial" w:hAnsi="Arial" w:cs="Arial"/>
                      <w:sz w:val="22"/>
                    </w:rPr>
                    <w:delText>D2 Skvalitnenie a rozšírenie kapacít predškolských zariadení</w:delText>
                  </w:r>
                </w:del>
                <w:customXmlDelRangeStart w:id="154" w:author="I K" w:date="2023-04-18T11:14:00Z"/>
              </w:sdtContent>
            </w:sdt>
            <w:customXmlDelRangeEnd w:id="154"/>
          </w:p>
          <w:p w14:paraId="4F0B7C6B" w14:textId="0B8339B1"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155" w:author="I K" w:date="2023-04-18T11:14:00Z">
              <w:r w:rsidDel="00217B7C">
                <w:rPr>
                  <w:rFonts w:ascii="Arial" w:hAnsi="Arial" w:cs="Arial"/>
                  <w:bCs/>
                  <w:sz w:val="20"/>
                  <w:szCs w:val="20"/>
                </w:rPr>
                <w:delText>Bližší popis oprávnených aktivít uvádza príloha</w:delText>
              </w:r>
              <w:r w:rsidRPr="00771033" w:rsidDel="00217B7C">
                <w:rPr>
                  <w:rFonts w:ascii="Arial" w:hAnsi="Arial" w:cs="Arial"/>
                  <w:bCs/>
                  <w:sz w:val="20"/>
                  <w:szCs w:val="20"/>
                </w:rPr>
                <w:delText xml:space="preserve"> č. </w:delText>
              </w:r>
              <w:r w:rsidDel="00217B7C">
                <w:rPr>
                  <w:rFonts w:ascii="Arial" w:hAnsi="Arial" w:cs="Arial"/>
                  <w:bCs/>
                  <w:sz w:val="20"/>
                  <w:szCs w:val="20"/>
                </w:rPr>
                <w:delText>2</w:delText>
              </w:r>
              <w:r w:rsidRPr="00771033" w:rsidDel="00217B7C">
                <w:rPr>
                  <w:rFonts w:ascii="Arial" w:hAnsi="Arial" w:cs="Arial"/>
                  <w:bCs/>
                  <w:sz w:val="20"/>
                  <w:szCs w:val="20"/>
                </w:rPr>
                <w:delText xml:space="preserve"> výzvy</w:delText>
              </w:r>
              <w:r w:rsidDel="00217B7C">
                <w:rPr>
                  <w:rFonts w:ascii="Arial" w:hAnsi="Arial" w:cs="Arial"/>
                  <w:bCs/>
                  <w:sz w:val="20"/>
                  <w:szCs w:val="20"/>
                </w:rPr>
                <w:delText xml:space="preserve"> </w:delText>
              </w:r>
              <w:r w:rsidRPr="007C7A83" w:rsidDel="00217B7C">
                <w:rPr>
                  <w:rFonts w:ascii="Arial" w:hAnsi="Arial" w:cs="Arial"/>
                  <w:bCs/>
                  <w:sz w:val="20"/>
                  <w:szCs w:val="20"/>
                </w:rPr>
                <w:delText>Špecifikácia rozsahu oprávnených aktivít a</w:delText>
              </w:r>
              <w:r w:rsidDel="00217B7C">
                <w:rPr>
                  <w:rFonts w:ascii="Arial" w:hAnsi="Arial" w:cs="Arial"/>
                  <w:bCs/>
                  <w:sz w:val="20"/>
                  <w:szCs w:val="20"/>
                </w:rPr>
                <w:delText> </w:delText>
              </w:r>
              <w:r w:rsidRPr="007C7A83" w:rsidDel="00217B7C">
                <w:rPr>
                  <w:rFonts w:ascii="Arial" w:hAnsi="Arial" w:cs="Arial"/>
                  <w:bCs/>
                  <w:sz w:val="20"/>
                  <w:szCs w:val="20"/>
                </w:rPr>
                <w:delText>oprávnených výdavkov</w:delText>
              </w:r>
            </w:del>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017924D3" w:rsidR="00997F82" w:rsidRDefault="00997F82" w:rsidP="00DD3EE2">
            <w:pPr>
              <w:pStyle w:val="Odsekzoznamu"/>
              <w:widowControl w:val="0"/>
              <w:spacing w:after="120" w:line="240" w:lineRule="auto"/>
              <w:ind w:left="85" w:right="85"/>
              <w:contextualSpacing w:val="0"/>
              <w:jc w:val="both"/>
              <w:rPr>
                <w:ins w:id="156" w:author="I K" w:date="2023-04-18T11:15:00Z"/>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F866F32" w14:textId="7C3E3001" w:rsidR="00217B7C" w:rsidRPr="00217B7C" w:rsidRDefault="00217B7C" w:rsidP="00217B7C">
            <w:pPr>
              <w:pStyle w:val="Odsekzoznamu"/>
              <w:widowControl w:val="0"/>
              <w:spacing w:after="120" w:line="240" w:lineRule="auto"/>
              <w:ind w:left="85" w:right="85"/>
              <w:contextualSpacing w:val="0"/>
              <w:jc w:val="both"/>
              <w:rPr>
                <w:rFonts w:ascii="Arial" w:hAnsi="Arial" w:cs="Arial"/>
                <w:bCs/>
                <w:sz w:val="20"/>
                <w:szCs w:val="20"/>
                <w:rPrChange w:id="157" w:author="I K" w:date="2023-04-18T11:15:00Z">
                  <w:rPr/>
                </w:rPrChange>
              </w:rPr>
            </w:pPr>
            <w:ins w:id="158" w:author="I K" w:date="2023-04-18T11:15:00Z">
              <w:r w:rsidRPr="00161A4F">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Pr>
                  <w:rFonts w:ascii="Arial" w:hAnsi="Arial" w:cs="Arial"/>
                  <w:bCs/>
                  <w:sz w:val="20"/>
                  <w:szCs w:val="20"/>
                </w:rPr>
                <w:t>30.11.2023</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9F60D52" w14:textId="77777777" w:rsidR="00D63F13" w:rsidRDefault="00D63F13" w:rsidP="00183589">
            <w:pPr>
              <w:pStyle w:val="Odsekzoznamu"/>
              <w:widowControl w:val="0"/>
              <w:spacing w:before="120" w:after="120" w:line="240" w:lineRule="auto"/>
              <w:ind w:left="85" w:right="85"/>
              <w:contextualSpacing w:val="0"/>
              <w:jc w:val="both"/>
              <w:rPr>
                <w:ins w:id="159" w:author="I K" w:date="2023-04-20T12:20:00Z"/>
                <w:rFonts w:ascii="Arial" w:hAnsi="Arial" w:cs="Arial"/>
                <w:bCs/>
                <w:sz w:val="20"/>
                <w:szCs w:val="20"/>
              </w:rPr>
            </w:pPr>
            <w:ins w:id="160" w:author="I K" w:date="2023-04-20T12:20:00Z">
              <w:r w:rsidRPr="00337B8D">
                <w:rPr>
                  <w:rFonts w:ascii="Arial" w:hAnsi="Arial" w:cs="Arial"/>
                  <w:bCs/>
                  <w:sz w:val="20"/>
                  <w:szCs w:val="20"/>
                </w:rPr>
                <w:t>MAS</w:t>
              </w:r>
              <w:r w:rsidRPr="00855874">
                <w:rPr>
                  <w:rFonts w:ascii="Arial" w:hAnsi="Arial" w:cs="Arial"/>
                  <w:bCs/>
                  <w:sz w:val="20"/>
                  <w:szCs w:val="20"/>
                </w:rPr>
                <w:t xml:space="preserve"> overí znenie čestného vyhlásenia, ktoré tvorí súčasť formulára ŽoPr</w:t>
              </w:r>
              <w:r>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Pr>
                  <w:rFonts w:ascii="Arial" w:hAnsi="Arial" w:cs="Arial"/>
                  <w:bCs/>
                  <w:sz w:val="20"/>
                  <w:szCs w:val="20"/>
                </w:rPr>
                <w:t xml:space="preserve"> </w:t>
              </w:r>
            </w:ins>
          </w:p>
          <w:p w14:paraId="66FD6B09" w14:textId="54A5713D"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161" w:author="I K" w:date="2023-04-20T12:20:00Z">
              <w:r w:rsidRPr="00337B8D" w:rsidDel="00D63F13">
                <w:rPr>
                  <w:rFonts w:ascii="Arial" w:hAnsi="Arial" w:cs="Arial"/>
                  <w:bCs/>
                  <w:sz w:val="20"/>
                  <w:szCs w:val="20"/>
                </w:rPr>
                <w:delText>MAS v rámci odborného hodnotenia projektu posúdi, či je projekt v súlade s podporovanými aktivitami v</w:delText>
              </w:r>
              <w:r w:rsidDel="00D63F13">
                <w:rPr>
                  <w:rFonts w:ascii="Arial" w:hAnsi="Arial" w:cs="Arial"/>
                  <w:bCs/>
                  <w:sz w:val="20"/>
                  <w:szCs w:val="20"/>
                </w:rPr>
                <w:delText> </w:delText>
              </w:r>
              <w:r w:rsidRPr="00337B8D" w:rsidDel="00D63F13">
                <w:rPr>
                  <w:rFonts w:ascii="Arial" w:hAnsi="Arial" w:cs="Arial"/>
                  <w:bCs/>
                  <w:sz w:val="20"/>
                  <w:szCs w:val="20"/>
                </w:rPr>
                <w:delText>rámci výzvy.</w:delText>
              </w:r>
            </w:del>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480855E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ins w:id="162" w:author="I K" w:date="2023-04-18T11:15:00Z">
              <w:r w:rsidR="00217B7C" w:rsidRPr="006E3DF9">
                <w:rPr>
                  <w:rFonts w:ascii="Arial" w:hAnsi="Arial" w:cs="Arial"/>
                  <w:b/>
                  <w:sz w:val="20"/>
                  <w:szCs w:val="20"/>
                </w:rPr>
                <w:t>realizáciu projektu</w:t>
              </w:r>
              <w:r w:rsidR="00217B7C" w:rsidRPr="00263E87">
                <w:rPr>
                  <w:rFonts w:ascii="Arial" w:hAnsi="Arial" w:cs="Arial"/>
                  <w:b/>
                  <w:sz w:val="20"/>
                  <w:szCs w:val="20"/>
                </w:rPr>
                <w:t xml:space="preserve"> pred predložením ŽoPr na MAS</w:t>
              </w:r>
              <w:r w:rsidR="00217B7C" w:rsidRPr="00BE7B8E" w:rsidDel="00D73C8D">
                <w:rPr>
                  <w:rFonts w:ascii="Arial" w:hAnsi="Arial" w:cs="Arial"/>
                  <w:b/>
                  <w:sz w:val="20"/>
                  <w:szCs w:val="20"/>
                </w:rPr>
                <w:t xml:space="preserve"> </w:t>
              </w:r>
            </w:ins>
            <w:del w:id="163" w:author="I K" w:date="2023-04-18T11:15:00Z">
              <w:r w:rsidRPr="00BE7B8E" w:rsidDel="00217B7C">
                <w:rPr>
                  <w:rFonts w:ascii="Arial" w:hAnsi="Arial" w:cs="Arial"/>
                  <w:b/>
                  <w:sz w:val="20"/>
                  <w:szCs w:val="20"/>
                </w:rPr>
                <w:delText>práce na projekte pred</w:delText>
              </w:r>
              <w:r w:rsidDel="00217B7C">
                <w:rPr>
                  <w:rFonts w:ascii="Arial" w:hAnsi="Arial" w:cs="Arial"/>
                  <w:b/>
                  <w:sz w:val="20"/>
                  <w:szCs w:val="20"/>
                </w:rPr>
                <w:delText xml:space="preserve"> nadobudnutím účinnosti zmluvy o príspevku</w:delText>
              </w:r>
            </w:del>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64107DA6"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w:t>
            </w:r>
            <w:del w:id="164" w:author="I K" w:date="2023-04-18T11:16:00Z">
              <w:r w:rsidDel="00217B7C">
                <w:rPr>
                  <w:rFonts w:ascii="Arial" w:hAnsi="Arial" w:cs="Arial"/>
                  <w:bCs/>
                  <w:sz w:val="20"/>
                  <w:szCs w:val="20"/>
                </w:rPr>
                <w:delText xml:space="preserve"> </w:delText>
              </w:r>
            </w:del>
            <w:ins w:id="165" w:author="I K" w:date="2023-04-18T11:16:00Z">
              <w:r w:rsidR="00217B7C" w:rsidRPr="00406EAA">
                <w:rPr>
                  <w:rFonts w:ascii="Arial" w:hAnsi="Arial" w:cs="Arial"/>
                  <w:bCs/>
                  <w:sz w:val="20"/>
                  <w:szCs w:val="20"/>
                </w:rPr>
                <w:t>pred predložením ŽoPr na MAS</w:t>
              </w:r>
              <w:r w:rsidR="00217B7C" w:rsidDel="00D73C8D">
                <w:rPr>
                  <w:rFonts w:ascii="Arial" w:hAnsi="Arial" w:cs="Arial"/>
                  <w:bCs/>
                  <w:sz w:val="20"/>
                  <w:szCs w:val="20"/>
                </w:rPr>
                <w:t xml:space="preserve"> </w:t>
              </w:r>
            </w:ins>
            <w:del w:id="166" w:author="I K" w:date="2023-04-18T11:16:00Z">
              <w:r w:rsidDel="00217B7C">
                <w:rPr>
                  <w:rFonts w:ascii="Arial" w:hAnsi="Arial" w:cs="Arial"/>
                  <w:bCs/>
                  <w:sz w:val="20"/>
                  <w:szCs w:val="20"/>
                </w:rPr>
                <w:delText>pred nadobudnutím účinnosti zmluvy o príspevku</w:delText>
              </w:r>
            </w:del>
            <w:r>
              <w:rPr>
                <w:rFonts w:ascii="Arial" w:hAnsi="Arial" w:cs="Arial"/>
                <w:bCs/>
                <w:sz w:val="20"/>
                <w:szCs w:val="20"/>
              </w:rPr>
              <w:t>.</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6316123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167" w:author="I K" w:date="2023-04-18T11:16:00Z">
              <w:r w:rsidDel="00217B7C">
                <w:rPr>
                  <w:rFonts w:ascii="Arial" w:hAnsi="Arial" w:cs="Arial"/>
                  <w:bCs/>
                  <w:sz w:val="20"/>
                  <w:szCs w:val="20"/>
                </w:rPr>
                <w:delText>(</w:delText>
              </w:r>
              <w:r w:rsidRPr="00440325" w:rsidDel="00217B7C">
                <w:rPr>
                  <w:rFonts w:ascii="Arial" w:hAnsi="Arial" w:cs="Arial"/>
                  <w:bCs/>
                  <w:sz w:val="20"/>
                  <w:szCs w:val="20"/>
                </w:rPr>
                <w:delText>pred realizáciou prác na projekte</w:delText>
              </w:r>
              <w:r w:rsidDel="00217B7C">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w:t>
            </w:r>
            <w:del w:id="168" w:author="I K" w:date="2023-04-18T11:16:00Z">
              <w:r w:rsidRPr="00440325" w:rsidDel="00217B7C">
                <w:rPr>
                  <w:rFonts w:ascii="Arial" w:hAnsi="Arial" w:cs="Arial"/>
                  <w:bCs/>
                  <w:sz w:val="20"/>
                  <w:szCs w:val="20"/>
                </w:rPr>
                <w:delText xml:space="preserve"> </w:delText>
              </w:r>
            </w:del>
            <w:ins w:id="169" w:author="I K" w:date="2023-04-18T11:16:00Z">
              <w:r w:rsidR="00217B7C" w:rsidRPr="00406EAA">
                <w:rPr>
                  <w:rFonts w:ascii="Arial" w:hAnsi="Arial" w:cs="Arial"/>
                  <w:bCs/>
                  <w:sz w:val="20"/>
                  <w:szCs w:val="20"/>
                </w:rPr>
                <w:t>nepokladajú za realizáciu projektu</w:t>
              </w:r>
              <w:r w:rsidR="00217B7C" w:rsidRPr="00440325" w:rsidDel="00D73C8D">
                <w:rPr>
                  <w:rFonts w:ascii="Arial" w:hAnsi="Arial" w:cs="Arial"/>
                  <w:bCs/>
                  <w:sz w:val="20"/>
                  <w:szCs w:val="20"/>
                </w:rPr>
                <w:t xml:space="preserve"> </w:t>
              </w:r>
            </w:ins>
            <w:del w:id="170" w:author="I K" w:date="2023-04-18T11:16:00Z">
              <w:r w:rsidRPr="00440325" w:rsidDel="00217B7C">
                <w:rPr>
                  <w:rFonts w:ascii="Arial" w:hAnsi="Arial" w:cs="Arial"/>
                  <w:bCs/>
                  <w:sz w:val="20"/>
                  <w:szCs w:val="20"/>
                </w:rPr>
                <w:delText>nepokladá za začatie prác</w:delText>
              </w:r>
            </w:del>
            <w:r w:rsidRPr="00440325">
              <w:rPr>
                <w:rFonts w:ascii="Arial" w:hAnsi="Arial" w:cs="Arial"/>
                <w:bCs/>
                <w:sz w:val="20"/>
                <w:szCs w:val="20"/>
              </w:rPr>
              <w:t>.</w:t>
            </w:r>
          </w:p>
          <w:p w14:paraId="1F87D7EC" w14:textId="2B37F84D" w:rsidR="00997F82" w:rsidDel="00217B7C" w:rsidRDefault="00997F82" w:rsidP="00A55D6C">
            <w:pPr>
              <w:pStyle w:val="Odsekzoznamu"/>
              <w:spacing w:before="120" w:after="120" w:line="240" w:lineRule="auto"/>
              <w:ind w:left="85" w:right="85"/>
              <w:contextualSpacing w:val="0"/>
              <w:jc w:val="both"/>
              <w:rPr>
                <w:del w:id="171" w:author="I K" w:date="2023-04-18T11:16:00Z"/>
                <w:rFonts w:ascii="Arial" w:hAnsi="Arial" w:cs="Arial"/>
                <w:bCs/>
                <w:sz w:val="20"/>
                <w:szCs w:val="20"/>
              </w:rPr>
            </w:pPr>
            <w:del w:id="172" w:author="I K" w:date="2023-04-18T11:16:00Z">
              <w:r w:rsidDel="00217B7C">
                <w:rPr>
                  <w:rFonts w:ascii="Arial" w:hAnsi="Arial" w:cs="Arial"/>
                  <w:bCs/>
                  <w:sz w:val="20"/>
                  <w:szCs w:val="20"/>
                </w:rPr>
                <w:delText xml:space="preserve">Zmluva o príspevku nadobúda účinnosť deň po dni jej zverejnenia v Centrálnom registri zmlúv </w:delText>
              </w:r>
              <w:r w:rsidDel="00217B7C">
                <w:fldChar w:fldCharType="begin"/>
              </w:r>
              <w:r w:rsidDel="00217B7C">
                <w:delInstrText xml:space="preserve"> HYPERLINK "https://www.crz.gov.sk/" </w:delInstrText>
              </w:r>
              <w:r w:rsidDel="00217B7C">
                <w:fldChar w:fldCharType="separate"/>
              </w:r>
              <w:r w:rsidRPr="00037ED5" w:rsidDel="00217B7C">
                <w:rPr>
                  <w:rStyle w:val="Hypertextovprepojenie"/>
                  <w:rFonts w:cs="Arial"/>
                  <w:bCs/>
                  <w:sz w:val="20"/>
                  <w:szCs w:val="20"/>
                </w:rPr>
                <w:delText>https://www.crz.gov.sk/</w:delText>
              </w:r>
              <w:r w:rsidDel="00217B7C">
                <w:rPr>
                  <w:rStyle w:val="Hypertextovprepojenie"/>
                  <w:rFonts w:cs="Arial"/>
                  <w:bCs/>
                  <w:sz w:val="20"/>
                  <w:szCs w:val="20"/>
                </w:rPr>
                <w:fldChar w:fldCharType="end"/>
              </w:r>
              <w:r w:rsidDel="00217B7C">
                <w:rPr>
                  <w:rFonts w:ascii="Arial" w:hAnsi="Arial" w:cs="Arial"/>
                  <w:bCs/>
                  <w:sz w:val="20"/>
                  <w:szCs w:val="20"/>
                </w:rPr>
                <w:delText>, prípadne neskoršie, ak tak ustanoví zmluva.</w:delText>
              </w:r>
            </w:del>
          </w:p>
          <w:p w14:paraId="39733C18" w14:textId="1CE2AEFD" w:rsidR="00997F82" w:rsidRPr="002123FB" w:rsidRDefault="002472F1" w:rsidP="00A55D6C">
            <w:pPr>
              <w:pStyle w:val="Odsekzoznamu"/>
              <w:spacing w:before="120" w:after="120" w:line="240" w:lineRule="auto"/>
              <w:ind w:left="142"/>
              <w:contextualSpacing w:val="0"/>
              <w:jc w:val="both"/>
              <w:rPr>
                <w:rFonts w:ascii="Arial" w:hAnsi="Arial" w:cs="Arial"/>
                <w:bCs/>
                <w:sz w:val="20"/>
                <w:szCs w:val="20"/>
              </w:rPr>
            </w:pPr>
            <w:ins w:id="173" w:author="I K" w:date="2023-05-04T14:38:00Z">
              <w:r>
                <w:rPr>
                  <w:rFonts w:ascii="Arial" w:hAnsi="Arial" w:cs="Arial"/>
                  <w:bCs/>
                  <w:sz w:val="20"/>
                  <w:szCs w:val="20"/>
                </w:rPr>
                <w:t xml:space="preserve">MAS dáva žiadateľovi na zváženie odkonzultovať s MAS možnosť, aby </w:t>
              </w:r>
            </w:ins>
            <w:del w:id="174" w:author="I K" w:date="2023-05-04T14:38:00Z">
              <w:r w:rsidR="00997F82" w:rsidRPr="002123FB" w:rsidDel="002472F1">
                <w:rPr>
                  <w:rFonts w:ascii="Arial" w:hAnsi="Arial" w:cs="Arial"/>
                  <w:bCs/>
                  <w:sz w:val="20"/>
                  <w:szCs w:val="20"/>
                </w:rPr>
                <w:delText>MAS odporúča žiadateľovi, aby</w:delText>
              </w:r>
            </w:del>
            <w:r w:rsidR="00997F82" w:rsidRPr="002123FB">
              <w:rPr>
                <w:rFonts w:ascii="Arial" w:hAnsi="Arial" w:cs="Arial"/>
                <w:bCs/>
                <w:sz w:val="20"/>
                <w:szCs w:val="20"/>
              </w:rPr>
              <w:t>:</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2ABA7EC2"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del w:id="175" w:author="I K" w:date="2023-04-20T15:54:00Z">
              <w:r w:rsidRPr="002123FB" w:rsidDel="00CD3758">
                <w:rPr>
                  <w:rFonts w:ascii="Arial" w:hAnsi="Arial" w:cs="Arial"/>
                  <w:bCs/>
                  <w:sz w:val="20"/>
                  <w:szCs w:val="20"/>
                </w:rPr>
                <w:delText xml:space="preserve"> </w:delText>
              </w:r>
            </w:del>
            <w:ins w:id="176" w:author="I K" w:date="2023-04-20T15:54:00Z">
              <w:r w:rsidR="00CD3758" w:rsidRPr="00406EAA">
                <w:rPr>
                  <w:rFonts w:ascii="Arial" w:hAnsi="Arial" w:cs="Arial"/>
                  <w:bCs/>
                  <w:sz w:val="20"/>
                  <w:szCs w:val="20"/>
                </w:rPr>
                <w:t>moment predloženia ŽoPr na MAS</w:t>
              </w:r>
              <w:r w:rsidR="00CD3758" w:rsidRPr="002123FB" w:rsidDel="00CD3758">
                <w:rPr>
                  <w:rFonts w:ascii="Arial" w:hAnsi="Arial" w:cs="Arial"/>
                  <w:bCs/>
                  <w:sz w:val="20"/>
                  <w:szCs w:val="20"/>
                </w:rPr>
                <w:t xml:space="preserve"> </w:t>
              </w:r>
            </w:ins>
            <w:del w:id="177" w:author="I K" w:date="2023-04-20T15:54:00Z">
              <w:r w:rsidRPr="002123FB" w:rsidDel="00CD3758">
                <w:rPr>
                  <w:rFonts w:ascii="Arial" w:hAnsi="Arial" w:cs="Arial"/>
                  <w:bCs/>
                  <w:sz w:val="20"/>
                  <w:szCs w:val="20"/>
                </w:rPr>
                <w:delText>nadobudnutie účinnosti zmluvy o príspevku</w:delText>
              </w:r>
            </w:del>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78" w:name="_Hlk500341825"/>
            <w:r>
              <w:rPr>
                <w:rFonts w:ascii="Arial" w:hAnsi="Arial" w:cs="Arial"/>
                <w:bCs/>
                <w:sz w:val="20"/>
                <w:szCs w:val="20"/>
              </w:rPr>
              <w:lastRenderedPageBreak/>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178"/>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62759393" w:rsidR="00997F82" w:rsidRPr="00295DF4" w:rsidRDefault="00997F82">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55241E">
              <w:rPr>
                <w:rFonts w:ascii="Arial" w:hAnsi="Arial" w:cs="Arial"/>
                <w:bCs/>
                <w:sz w:val="20"/>
                <w:szCs w:val="20"/>
              </w:rPr>
              <w:t xml:space="preserve"> Malokarpatské partnerstvo o.z. (</w:t>
            </w:r>
            <w:r w:rsidR="0055241E" w:rsidRPr="00041121">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55241E">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6CE8900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19540B">
              <w:rPr>
                <w:rFonts w:ascii="Arial" w:hAnsi="Arial" w:cs="Arial"/>
                <w:bCs/>
                <w:sz w:val="20"/>
                <w:szCs w:val="20"/>
              </w:rPr>
              <w:t>19</w:t>
            </w:r>
            <w:r w:rsidRPr="00AC73D7">
              <w:rPr>
                <w:rFonts w:ascii="Arial" w:hAnsi="Arial" w:cs="Arial"/>
                <w:bCs/>
                <w:sz w:val="20"/>
                <w:szCs w:val="20"/>
              </w:rPr>
              <w:t xml:space="preserve">. </w:t>
            </w:r>
            <w:bookmarkStart w:id="179"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79"/>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6FEDF47E" w:rsidR="00997F82" w:rsidRDefault="00997F82" w:rsidP="00687273">
            <w:pPr>
              <w:pStyle w:val="Odsekzoznamu"/>
              <w:spacing w:before="120" w:after="120" w:line="240" w:lineRule="auto"/>
              <w:ind w:left="85" w:right="85"/>
              <w:contextualSpacing w:val="0"/>
              <w:jc w:val="both"/>
              <w:rPr>
                <w:ins w:id="180" w:author="I K" w:date="2023-04-18T11:17:00Z"/>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34B3F976" w14:textId="77777777" w:rsidR="00217B7C" w:rsidRDefault="00217B7C" w:rsidP="00217B7C">
            <w:pPr>
              <w:pStyle w:val="Odsekzoznamu"/>
              <w:spacing w:before="120" w:after="120" w:line="240" w:lineRule="auto"/>
              <w:ind w:left="85" w:right="85"/>
              <w:contextualSpacing w:val="0"/>
              <w:jc w:val="both"/>
              <w:rPr>
                <w:ins w:id="181" w:author="I K" w:date="2023-04-18T11:17:00Z"/>
                <w:rFonts w:ascii="Arial" w:hAnsi="Arial" w:cs="Arial"/>
                <w:bCs/>
                <w:sz w:val="20"/>
                <w:szCs w:val="20"/>
              </w:rPr>
            </w:pPr>
            <w:ins w:id="182" w:author="I K" w:date="2023-04-18T11:17:00Z">
              <w:r>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7775F709" w14:textId="77777777" w:rsidR="00217B7C" w:rsidRDefault="00217B7C" w:rsidP="00217B7C">
            <w:pPr>
              <w:pStyle w:val="Odsekzoznamu"/>
              <w:spacing w:before="120" w:after="120" w:line="240" w:lineRule="auto"/>
              <w:ind w:left="85" w:right="85"/>
              <w:contextualSpacing w:val="0"/>
              <w:jc w:val="both"/>
              <w:rPr>
                <w:ins w:id="183" w:author="I K" w:date="2023-04-18T11:17:00Z"/>
                <w:rStyle w:val="Hypertextovprepojenie"/>
                <w:rFonts w:cs="Arial"/>
                <w:bCs/>
                <w:sz w:val="20"/>
                <w:szCs w:val="20"/>
              </w:rPr>
            </w:pPr>
            <w:ins w:id="184" w:author="I K" w:date="2023-04-18T11:17:00Z">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Pr>
                  <w:rFonts w:ascii="Arial" w:hAnsi="Arial" w:cs="Arial"/>
                  <w:bCs/>
                  <w:sz w:val="20"/>
                  <w:szCs w:val="20"/>
                </w:rPr>
                <w:t xml:space="preserve">č. 343/2015 Z. z. </w:t>
              </w:r>
              <w:r w:rsidRPr="00771033">
                <w:rPr>
                  <w:rFonts w:ascii="Arial" w:hAnsi="Arial" w:cs="Arial"/>
                  <w:bCs/>
                  <w:sz w:val="20"/>
                  <w:szCs w:val="20"/>
                </w:rPr>
                <w:t xml:space="preserve">o verejnom obstarávaní </w:t>
              </w:r>
              <w:r>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ins>
          </w:p>
          <w:p w14:paraId="039305F1" w14:textId="77777777" w:rsidR="00217B7C" w:rsidRDefault="00217B7C" w:rsidP="00217B7C">
            <w:pPr>
              <w:pStyle w:val="Odsekzoznamu"/>
              <w:spacing w:before="120" w:after="120" w:line="240" w:lineRule="auto"/>
              <w:ind w:left="85" w:right="85"/>
              <w:contextualSpacing w:val="0"/>
              <w:jc w:val="both"/>
              <w:rPr>
                <w:ins w:id="185" w:author="I K" w:date="2023-04-18T11:17:00Z"/>
                <w:rStyle w:val="Hypertextovprepojenie"/>
                <w:rFonts w:cs="Arial"/>
                <w:bCs/>
                <w:sz w:val="20"/>
                <w:szCs w:val="20"/>
              </w:rPr>
            </w:pPr>
            <w:ins w:id="186" w:author="I K" w:date="2023-04-18T11:17:00Z">
              <w:r>
                <w:fldChar w:fldCharType="begin"/>
              </w:r>
              <w:r>
                <w:instrText xml:space="preserve"> HYPERLINK "https://www.mirri.gov.sk/mpsr/irop-programove-obdobie-2014-2020/clld/programove-dokumenty/prirucka-k-procesu-verejneho-obstaravania/index.html" </w:instrText>
              </w:r>
              <w: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Style w:val="Hypertextovprepojenie"/>
                  <w:rFonts w:cs="Arial"/>
                  <w:bCs/>
                  <w:sz w:val="20"/>
                  <w:szCs w:val="20"/>
                </w:rPr>
                <w:fldChar w:fldCharType="end"/>
              </w:r>
            </w:ins>
          </w:p>
          <w:p w14:paraId="16C98B86" w14:textId="78297505" w:rsidR="00217B7C" w:rsidDel="00217B7C" w:rsidRDefault="00217B7C" w:rsidP="00687273">
            <w:pPr>
              <w:pStyle w:val="Odsekzoznamu"/>
              <w:spacing w:before="120" w:after="120" w:line="240" w:lineRule="auto"/>
              <w:ind w:left="85" w:right="85"/>
              <w:contextualSpacing w:val="0"/>
              <w:jc w:val="both"/>
              <w:rPr>
                <w:del w:id="187" w:author="I K" w:date="2023-04-18T11:17:00Z"/>
                <w:rFonts w:ascii="Arial" w:hAnsi="Arial" w:cs="Arial"/>
                <w:bCs/>
                <w:sz w:val="20"/>
                <w:szCs w:val="20"/>
              </w:rPr>
            </w:pPr>
          </w:p>
          <w:p w14:paraId="5D5B9132" w14:textId="2C3BCDF1" w:rsidR="00997F82" w:rsidDel="00217B7C" w:rsidRDefault="00997F82" w:rsidP="00687273">
            <w:pPr>
              <w:pStyle w:val="Odsekzoznamu"/>
              <w:spacing w:before="120" w:after="120" w:line="240" w:lineRule="auto"/>
              <w:ind w:left="85" w:right="85"/>
              <w:contextualSpacing w:val="0"/>
              <w:jc w:val="both"/>
              <w:rPr>
                <w:del w:id="188" w:author="I K" w:date="2023-04-18T11:17:00Z"/>
                <w:rFonts w:ascii="Arial" w:hAnsi="Arial" w:cs="Arial"/>
                <w:bCs/>
                <w:sz w:val="20"/>
                <w:szCs w:val="20"/>
              </w:rPr>
            </w:pPr>
            <w:del w:id="189" w:author="I K" w:date="2023-04-18T11:17:00Z">
              <w:r w:rsidDel="00217B7C">
                <w:rPr>
                  <w:rFonts w:ascii="Arial" w:hAnsi="Arial" w:cs="Arial"/>
                  <w:bCs/>
                  <w:sz w:val="20"/>
                  <w:szCs w:val="20"/>
                </w:rPr>
                <w:delText>Stavebné práce, tovary a služby</w:delText>
              </w:r>
              <w:r w:rsidRPr="00771033" w:rsidDel="00217B7C">
                <w:rPr>
                  <w:rFonts w:ascii="Arial" w:hAnsi="Arial" w:cs="Arial"/>
                  <w:bCs/>
                  <w:sz w:val="20"/>
                  <w:szCs w:val="20"/>
                </w:rPr>
                <w:delText>, musia byť obstarané v súlade so zákonom o verejnom obstarávaní a</w:delText>
              </w:r>
              <w:r w:rsidDel="00217B7C">
                <w:rPr>
                  <w:rFonts w:ascii="Arial" w:hAnsi="Arial" w:cs="Arial"/>
                  <w:bCs/>
                  <w:sz w:val="20"/>
                  <w:szCs w:val="20"/>
                </w:rPr>
                <w:delText> </w:delText>
              </w:r>
              <w:r w:rsidRPr="00771033" w:rsidDel="00217B7C">
                <w:rPr>
                  <w:rFonts w:ascii="Arial" w:hAnsi="Arial" w:cs="Arial"/>
                  <w:bCs/>
                  <w:sz w:val="20"/>
                  <w:szCs w:val="20"/>
                </w:rPr>
                <w:delText>usmerneniami RO k</w:delText>
              </w:r>
              <w:r w:rsidDel="00217B7C">
                <w:rPr>
                  <w:rFonts w:ascii="Arial" w:hAnsi="Arial" w:cs="Arial"/>
                  <w:bCs/>
                  <w:sz w:val="20"/>
                  <w:szCs w:val="20"/>
                </w:rPr>
                <w:delText> </w:delText>
              </w:r>
              <w:r w:rsidRPr="00771033" w:rsidDel="00217B7C">
                <w:rPr>
                  <w:rFonts w:ascii="Arial" w:hAnsi="Arial" w:cs="Arial"/>
                  <w:bCs/>
                  <w:sz w:val="20"/>
                  <w:szCs w:val="20"/>
                </w:rPr>
                <w:delText>procesom verejného obstarávania</w:delText>
              </w:r>
              <w:r w:rsidDel="00217B7C">
                <w:rPr>
                  <w:rFonts w:ascii="Arial" w:hAnsi="Arial" w:cs="Arial"/>
                  <w:bCs/>
                  <w:sz w:val="20"/>
                  <w:szCs w:val="20"/>
                </w:rPr>
                <w:delText>.</w:delText>
              </w:r>
            </w:del>
          </w:p>
          <w:p w14:paraId="1CDE0C6C" w14:textId="0FB1241A" w:rsidR="00997F82" w:rsidDel="00217B7C" w:rsidRDefault="00997F82" w:rsidP="00687273">
            <w:pPr>
              <w:pStyle w:val="Odsekzoznamu"/>
              <w:spacing w:before="120" w:after="120" w:line="240" w:lineRule="auto"/>
              <w:ind w:left="85" w:right="85"/>
              <w:contextualSpacing w:val="0"/>
              <w:jc w:val="both"/>
              <w:rPr>
                <w:del w:id="190" w:author="I K" w:date="2023-04-18T11:17:00Z"/>
                <w:rStyle w:val="Hypertextovprepojenie"/>
                <w:rFonts w:cs="Arial"/>
                <w:bCs/>
                <w:sz w:val="20"/>
                <w:szCs w:val="20"/>
              </w:rPr>
            </w:pPr>
            <w:del w:id="191" w:author="I K" w:date="2023-04-18T11:17:00Z">
              <w:r w:rsidDel="00217B7C">
                <w:rPr>
                  <w:rFonts w:ascii="Arial" w:hAnsi="Arial" w:cs="Arial"/>
                  <w:bCs/>
                  <w:sz w:val="20"/>
                  <w:szCs w:val="20"/>
                </w:rPr>
                <w:delText>Usmernenie RO k procesom verejného obstarávania:</w:delText>
              </w:r>
              <w:r w:rsidRPr="00771033" w:rsidDel="00217B7C">
                <w:rPr>
                  <w:rFonts w:ascii="Arial" w:hAnsi="Arial" w:cs="Arial"/>
                  <w:bCs/>
                  <w:sz w:val="20"/>
                  <w:szCs w:val="20"/>
                </w:rPr>
                <w:delText xml:space="preserve"> </w:delText>
              </w:r>
            </w:del>
          </w:p>
          <w:p w14:paraId="183D4C86" w14:textId="1E3EF502" w:rsidR="007D58CE" w:rsidDel="00217B7C" w:rsidRDefault="00000000" w:rsidP="00687273">
            <w:pPr>
              <w:pStyle w:val="Odsekzoznamu"/>
              <w:spacing w:before="120" w:after="120" w:line="240" w:lineRule="auto"/>
              <w:ind w:left="85" w:right="85"/>
              <w:contextualSpacing w:val="0"/>
              <w:jc w:val="both"/>
              <w:rPr>
                <w:del w:id="192" w:author="I K" w:date="2023-04-18T11:17:00Z"/>
                <w:rFonts w:ascii="Arial" w:hAnsi="Arial" w:cs="Arial"/>
                <w:bCs/>
                <w:sz w:val="20"/>
                <w:szCs w:val="20"/>
              </w:rPr>
            </w:pPr>
            <w:del w:id="193" w:author="I K" w:date="2023-04-18T11:17:00Z">
              <w:r w:rsidDel="00217B7C">
                <w:fldChar w:fldCharType="begin"/>
              </w:r>
              <w:r w:rsidDel="00217B7C">
                <w:delInstrText xml:space="preserve"> HYPERLINK "http://www.mpsr.sk/index.php?navID=1121&amp;navID2=1121&amp;sID=67&amp;id=10956" </w:delInstrText>
              </w:r>
              <w:r w:rsidDel="00217B7C">
                <w:fldChar w:fldCharType="separate"/>
              </w:r>
              <w:r w:rsidR="007D58CE" w:rsidRPr="008274DA" w:rsidDel="00217B7C">
                <w:rPr>
                  <w:rStyle w:val="Hypertextovprepojenie"/>
                  <w:rFonts w:cs="Arial"/>
                  <w:bCs/>
                  <w:sz w:val="20"/>
                  <w:szCs w:val="20"/>
                </w:rPr>
                <w:delText>http://www.mpsr.sk/index.php?navID=1121&amp;navID2=1121&amp;sID=67&amp;id=10956</w:delText>
              </w:r>
              <w:r w:rsidDel="00217B7C">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lastRenderedPageBreak/>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563D63FC"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194" w:author="I K" w:date="2023-05-04T14:38:00Z">
              <w:r w:rsidR="00EA2D42">
                <w:rPr>
                  <w:rFonts w:ascii="Arial" w:hAnsi="Arial" w:cs="Arial"/>
                  <w:bCs/>
                  <w:sz w:val="20"/>
                  <w:szCs w:val="20"/>
                </w:rPr>
                <w:t xml:space="preserve">3 </w:t>
              </w:r>
            </w:ins>
            <w:del w:id="195" w:author="I K" w:date="2023-05-04T14:38:00Z">
              <w:r w:rsidRPr="001B23D7" w:rsidDel="00EA2D42">
                <w:rPr>
                  <w:rFonts w:ascii="Arial" w:hAnsi="Arial" w:cs="Arial"/>
                  <w:bCs/>
                  <w:sz w:val="20"/>
                  <w:szCs w:val="20"/>
                </w:rPr>
                <w:delText>5</w:delText>
              </w:r>
            </w:del>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18383B6A"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ins w:id="196" w:author="I K" w:date="2023-04-18T11:18:00Z">
              <w:r w:rsidR="00217B7C" w:rsidRPr="001B23D7">
                <w:rPr>
                  <w:rFonts w:ascii="Arial" w:hAnsi="Arial" w:cs="Arial"/>
                  <w:bCs/>
                  <w:sz w:val="20"/>
                  <w:szCs w:val="20"/>
                </w:rPr>
                <w:t xml:space="preserve"> </w:t>
              </w:r>
              <w:r w:rsidR="00217B7C">
                <w:fldChar w:fldCharType="begin"/>
              </w:r>
              <w:r w:rsidR="00217B7C">
                <w:instrText xml:space="preserve"> HYPERLINK "https://www.ip.gov.sk/app/registerNZ/" </w:instrText>
              </w:r>
              <w:r w:rsidR="00217B7C">
                <w:fldChar w:fldCharType="separate"/>
              </w:r>
              <w:r w:rsidR="00217B7C">
                <w:rPr>
                  <w:rStyle w:val="Hypertextovprepojenie"/>
                </w:rPr>
                <w:t>https://www.ip.gov.sk/app/registerNZ/</w:t>
              </w:r>
              <w:r w:rsidR="00217B7C">
                <w:rPr>
                  <w:rStyle w:val="Hypertextovprepojenie"/>
                </w:rPr>
                <w:fldChar w:fldCharType="end"/>
              </w:r>
              <w:r w:rsidR="00217B7C">
                <w:rPr>
                  <w:rStyle w:val="Hypertextovprepojenie"/>
                </w:rPr>
                <w:t xml:space="preserve"> </w:t>
              </w:r>
            </w:ins>
            <w:del w:id="197" w:author="I K" w:date="2023-04-18T11:18:00Z">
              <w:r w:rsidDel="00217B7C">
                <w:fldChar w:fldCharType="begin"/>
              </w:r>
              <w:r w:rsidDel="00217B7C">
                <w:delInstrText xml:space="preserve"> HYPERLINK "http://reg.ip.gov.sk/register/" </w:delInstrText>
              </w:r>
              <w:r w:rsidDel="00217B7C">
                <w:fldChar w:fldCharType="separate"/>
              </w:r>
              <w:r w:rsidRPr="000A0315" w:rsidDel="00217B7C">
                <w:rPr>
                  <w:rStyle w:val="Hypertextovprepojenie"/>
                  <w:rFonts w:cs="Arial"/>
                  <w:bCs/>
                  <w:sz w:val="20"/>
                  <w:szCs w:val="20"/>
                </w:rPr>
                <w:delText>http://reg.ip.gov.sk/register/</w:delText>
              </w:r>
              <w:r w:rsidDel="00217B7C">
                <w:rPr>
                  <w:rStyle w:val="Hypertextovprepojenie"/>
                  <w:rFonts w:cs="Arial"/>
                  <w:bCs/>
                  <w:sz w:val="20"/>
                  <w:szCs w:val="20"/>
                </w:rPr>
                <w:fldChar w:fldCharType="end"/>
              </w:r>
              <w:r w:rsidDel="00217B7C">
                <w:rPr>
                  <w:rFonts w:ascii="Arial" w:hAnsi="Arial" w:cs="Arial"/>
                  <w:bCs/>
                  <w:sz w:val="20"/>
                  <w:szCs w:val="20"/>
                </w:rPr>
                <w:delText xml:space="preserve"> </w:delText>
              </w:r>
            </w:del>
            <w:hyperlink w:history="1"/>
          </w:p>
        </w:tc>
      </w:tr>
      <w:tr w:rsidR="00997F82" w:rsidRPr="0069258C" w:rsidDel="00592B08" w14:paraId="0BDE5DFC" w14:textId="11037A00" w:rsidTr="00687273">
        <w:trPr>
          <w:trHeight w:val="287"/>
          <w:del w:id="198" w:author="I K" w:date="2023-04-18T11:27:00Z"/>
        </w:trPr>
        <w:tc>
          <w:tcPr>
            <w:tcW w:w="9776" w:type="dxa"/>
            <w:shd w:val="clear" w:color="auto" w:fill="F2F2F2" w:themeFill="background1" w:themeFillShade="F2"/>
            <w:vAlign w:val="center"/>
          </w:tcPr>
          <w:p w14:paraId="58212D94" w14:textId="0DF527C5" w:rsidR="00997F82" w:rsidRPr="006D71F3" w:rsidDel="00592B08" w:rsidRDefault="00997F82" w:rsidP="00997F82">
            <w:pPr>
              <w:pStyle w:val="Odsekzoznamu"/>
              <w:keepNext/>
              <w:numPr>
                <w:ilvl w:val="0"/>
                <w:numId w:val="6"/>
              </w:numPr>
              <w:spacing w:before="120" w:after="120" w:line="240" w:lineRule="auto"/>
              <w:ind w:left="504" w:right="85" w:hanging="357"/>
              <w:contextualSpacing w:val="0"/>
              <w:rPr>
                <w:del w:id="199" w:author="I K" w:date="2023-04-18T11:27:00Z"/>
                <w:rFonts w:ascii="Arial" w:hAnsi="Arial" w:cs="Arial"/>
                <w:b/>
                <w:sz w:val="20"/>
                <w:szCs w:val="20"/>
              </w:rPr>
            </w:pPr>
            <w:del w:id="200" w:author="I K" w:date="2023-04-18T11:27:00Z">
              <w:r w:rsidDel="00592B08">
                <w:rPr>
                  <w:rFonts w:ascii="Arial" w:hAnsi="Arial" w:cs="Arial"/>
                  <w:b/>
                  <w:sz w:val="20"/>
                  <w:szCs w:val="20"/>
                </w:rPr>
                <w:delText>Vyhlásené</w:delText>
              </w:r>
              <w:r w:rsidRPr="001B23D7" w:rsidDel="00592B08">
                <w:rPr>
                  <w:rFonts w:ascii="Arial" w:hAnsi="Arial" w:cs="Arial"/>
                  <w:b/>
                  <w:sz w:val="20"/>
                  <w:szCs w:val="20"/>
                </w:rPr>
                <w:delText xml:space="preserve"> VO na hlavn</w:delText>
              </w:r>
              <w:r w:rsidDel="00592B08">
                <w:rPr>
                  <w:rFonts w:ascii="Arial" w:hAnsi="Arial" w:cs="Arial"/>
                  <w:b/>
                  <w:sz w:val="20"/>
                  <w:szCs w:val="20"/>
                </w:rPr>
                <w:delText>ú</w:delText>
              </w:r>
              <w:r w:rsidRPr="001B23D7" w:rsidDel="00592B08">
                <w:rPr>
                  <w:rFonts w:ascii="Arial" w:hAnsi="Arial" w:cs="Arial"/>
                  <w:b/>
                  <w:sz w:val="20"/>
                  <w:szCs w:val="20"/>
                </w:rPr>
                <w:delText xml:space="preserve"> aktivit</w:delText>
              </w:r>
              <w:r w:rsidDel="00592B08">
                <w:rPr>
                  <w:rFonts w:ascii="Arial" w:hAnsi="Arial" w:cs="Arial"/>
                  <w:b/>
                  <w:sz w:val="20"/>
                  <w:szCs w:val="20"/>
                </w:rPr>
                <w:delText>u</w:delText>
              </w:r>
              <w:r w:rsidRPr="001B23D7" w:rsidDel="00592B08">
                <w:rPr>
                  <w:rFonts w:ascii="Arial" w:hAnsi="Arial" w:cs="Arial"/>
                  <w:b/>
                  <w:sz w:val="20"/>
                  <w:szCs w:val="20"/>
                </w:rPr>
                <w:delText xml:space="preserve"> projektu</w:delText>
              </w:r>
            </w:del>
          </w:p>
        </w:tc>
      </w:tr>
      <w:tr w:rsidR="00997F82" w:rsidRPr="006A79F0" w:rsidDel="00592B08" w14:paraId="531FAC2C" w14:textId="0D87BB41" w:rsidTr="00687273">
        <w:trPr>
          <w:del w:id="201" w:author="I K" w:date="2023-04-18T11:27:00Z"/>
        </w:trPr>
        <w:tc>
          <w:tcPr>
            <w:tcW w:w="9776" w:type="dxa"/>
            <w:shd w:val="clear" w:color="auto" w:fill="auto"/>
          </w:tcPr>
          <w:p w14:paraId="6CC85081" w14:textId="44266A7A" w:rsidR="00997F82" w:rsidRPr="00D3520C" w:rsidDel="00592B08" w:rsidRDefault="00997F82" w:rsidP="00905190">
            <w:pPr>
              <w:pStyle w:val="Odsekzoznamu"/>
              <w:widowControl w:val="0"/>
              <w:spacing w:before="120" w:after="120" w:line="240" w:lineRule="auto"/>
              <w:ind w:left="85" w:right="85"/>
              <w:contextualSpacing w:val="0"/>
              <w:jc w:val="both"/>
              <w:rPr>
                <w:del w:id="202" w:author="I K" w:date="2023-04-18T11:27:00Z"/>
                <w:rFonts w:ascii="Arial" w:hAnsi="Arial" w:cs="Arial"/>
                <w:b/>
                <w:bCs/>
                <w:sz w:val="20"/>
                <w:szCs w:val="20"/>
              </w:rPr>
            </w:pPr>
            <w:del w:id="203" w:author="I K" w:date="2023-04-18T11:27:00Z">
              <w:r w:rsidRPr="00D3520C" w:rsidDel="00592B08">
                <w:rPr>
                  <w:rFonts w:ascii="Arial" w:hAnsi="Arial" w:cs="Arial"/>
                  <w:b/>
                  <w:bCs/>
                  <w:sz w:val="20"/>
                  <w:szCs w:val="20"/>
                </w:rPr>
                <w:delText>Opis podmienky:</w:delText>
              </w:r>
            </w:del>
          </w:p>
          <w:p w14:paraId="5BC55B66" w14:textId="32E7AA94" w:rsidR="00997F82" w:rsidDel="00592B08" w:rsidRDefault="00997F82" w:rsidP="00905190">
            <w:pPr>
              <w:pStyle w:val="Odsekzoznamu"/>
              <w:widowControl w:val="0"/>
              <w:spacing w:before="120" w:after="120" w:line="240" w:lineRule="auto"/>
              <w:ind w:left="85" w:right="85"/>
              <w:contextualSpacing w:val="0"/>
              <w:jc w:val="both"/>
              <w:rPr>
                <w:del w:id="204" w:author="I K" w:date="2023-04-18T11:27:00Z"/>
                <w:rFonts w:ascii="Arial" w:hAnsi="Arial" w:cs="Arial"/>
                <w:bCs/>
                <w:sz w:val="20"/>
                <w:szCs w:val="20"/>
              </w:rPr>
            </w:pPr>
            <w:del w:id="205" w:author="I K" w:date="2023-04-18T11:27:00Z">
              <w:r w:rsidRPr="00D3520C" w:rsidDel="00592B08">
                <w:rPr>
                  <w:rFonts w:ascii="Arial" w:hAnsi="Arial" w:cs="Arial"/>
                  <w:bCs/>
                  <w:sz w:val="20"/>
                  <w:szCs w:val="20"/>
                </w:rPr>
                <w:delText>Žiadateľ je povinný najneskôr ku dňu predloženia ŽoPr vyhlásiť verejné obstarávanie súvisiace s</w:delText>
              </w:r>
              <w:r w:rsidDel="00592B08">
                <w:rPr>
                  <w:rFonts w:ascii="Arial" w:hAnsi="Arial" w:cs="Arial"/>
                  <w:bCs/>
                  <w:sz w:val="20"/>
                  <w:szCs w:val="20"/>
                </w:rPr>
                <w:delText> </w:delText>
              </w:r>
              <w:r w:rsidRPr="00D3520C" w:rsidDel="00592B08">
                <w:rPr>
                  <w:rFonts w:ascii="Arial" w:hAnsi="Arial" w:cs="Arial"/>
                  <w:bCs/>
                  <w:sz w:val="20"/>
                  <w:szCs w:val="20"/>
                </w:rPr>
                <w:delText>predmetom projektu.</w:delText>
              </w:r>
            </w:del>
          </w:p>
          <w:p w14:paraId="3D503FAE" w14:textId="5276BD57" w:rsidR="00997F82" w:rsidRPr="00D3520C" w:rsidDel="00592B08" w:rsidRDefault="00997F82" w:rsidP="00905190">
            <w:pPr>
              <w:pStyle w:val="Odsekzoznamu"/>
              <w:widowControl w:val="0"/>
              <w:spacing w:before="120" w:after="120" w:line="240" w:lineRule="auto"/>
              <w:ind w:left="85" w:right="85"/>
              <w:contextualSpacing w:val="0"/>
              <w:jc w:val="both"/>
              <w:rPr>
                <w:del w:id="206" w:author="I K" w:date="2023-04-18T11:27:00Z"/>
                <w:rFonts w:ascii="Arial" w:hAnsi="Arial" w:cs="Arial"/>
                <w:bCs/>
                <w:sz w:val="20"/>
                <w:szCs w:val="20"/>
              </w:rPr>
            </w:pPr>
            <w:del w:id="207" w:author="I K" w:date="2023-04-18T11:27:00Z">
              <w:r w:rsidDel="00592B08">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40B8BB25" w:rsidR="00997F82" w:rsidDel="00592B08" w:rsidRDefault="00997F82" w:rsidP="00905190">
            <w:pPr>
              <w:pStyle w:val="Odsekzoznamu"/>
              <w:widowControl w:val="0"/>
              <w:spacing w:before="120" w:after="120" w:line="240" w:lineRule="auto"/>
              <w:ind w:left="85" w:right="85"/>
              <w:contextualSpacing w:val="0"/>
              <w:jc w:val="both"/>
              <w:rPr>
                <w:del w:id="208" w:author="I K" w:date="2023-04-18T11:27:00Z"/>
                <w:rFonts w:ascii="Arial" w:hAnsi="Arial" w:cs="Arial"/>
                <w:bCs/>
                <w:sz w:val="20"/>
                <w:szCs w:val="20"/>
              </w:rPr>
            </w:pPr>
            <w:del w:id="209" w:author="I K" w:date="2023-04-18T11:27:00Z">
              <w:r w:rsidRPr="00D3520C" w:rsidDel="00592B08">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6F023961" w:rsidR="00997F82" w:rsidDel="00592B08" w:rsidRDefault="00997F82" w:rsidP="00905190">
            <w:pPr>
              <w:pStyle w:val="Odsekzoznamu"/>
              <w:widowControl w:val="0"/>
              <w:spacing w:before="120" w:after="120" w:line="240" w:lineRule="auto"/>
              <w:ind w:left="85" w:right="85"/>
              <w:contextualSpacing w:val="0"/>
              <w:jc w:val="both"/>
              <w:rPr>
                <w:del w:id="210" w:author="I K" w:date="2023-04-18T11:27:00Z"/>
                <w:rFonts w:ascii="Arial" w:hAnsi="Arial" w:cs="Arial"/>
                <w:bCs/>
                <w:sz w:val="20"/>
                <w:szCs w:val="20"/>
              </w:rPr>
            </w:pPr>
            <w:del w:id="211" w:author="I K" w:date="2023-04-18T11:27:00Z">
              <w:r w:rsidDel="00592B08">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592B08">
                <w:rPr>
                  <w:rFonts w:ascii="Arial" w:hAnsi="Arial" w:cs="Arial"/>
                  <w:bCs/>
                  <w:sz w:val="20"/>
                  <w:szCs w:val="20"/>
                </w:rPr>
                <w:delText>bstarávanie sa považuje za vyhl</w:delText>
              </w:r>
              <w:r w:rsidDel="00592B08">
                <w:rPr>
                  <w:rFonts w:ascii="Arial" w:hAnsi="Arial" w:cs="Arial"/>
                  <w:bCs/>
                  <w:sz w:val="20"/>
                  <w:szCs w:val="20"/>
                </w:rPr>
                <w:delText>ásené dňom uverejnenia výzvy na predkladanie ponúk.</w:delText>
              </w:r>
            </w:del>
          </w:p>
          <w:p w14:paraId="6A51C261" w14:textId="4AAA0B69" w:rsidR="00997F82" w:rsidDel="00592B08" w:rsidRDefault="00997F82" w:rsidP="00905190">
            <w:pPr>
              <w:pStyle w:val="Odsekzoznamu"/>
              <w:widowControl w:val="0"/>
              <w:spacing w:before="120" w:after="120" w:line="240" w:lineRule="auto"/>
              <w:ind w:left="85" w:right="85"/>
              <w:contextualSpacing w:val="0"/>
              <w:jc w:val="both"/>
              <w:rPr>
                <w:del w:id="212" w:author="I K" w:date="2023-04-18T11:27:00Z"/>
                <w:rFonts w:ascii="Arial" w:hAnsi="Arial" w:cs="Arial"/>
                <w:bCs/>
                <w:sz w:val="20"/>
                <w:szCs w:val="20"/>
              </w:rPr>
            </w:pPr>
            <w:del w:id="213" w:author="I K" w:date="2023-04-18T11:27:00Z">
              <w:r w:rsidDel="00592B08">
                <w:rPr>
                  <w:rFonts w:ascii="Arial" w:hAnsi="Arial" w:cs="Arial"/>
                  <w:bCs/>
                  <w:sz w:val="20"/>
                  <w:szCs w:val="20"/>
                </w:rPr>
                <w:delText>Žiadateľ je povinný realizovať verejné obstarávanie</w:delText>
              </w:r>
              <w:r w:rsidRPr="00771033" w:rsidDel="00592B08">
                <w:rPr>
                  <w:rFonts w:ascii="Arial" w:hAnsi="Arial" w:cs="Arial"/>
                  <w:bCs/>
                  <w:sz w:val="20"/>
                  <w:szCs w:val="20"/>
                </w:rPr>
                <w:delText xml:space="preserve"> v súlade so zákonom o verejnom obstarávaní a</w:delText>
              </w:r>
              <w:r w:rsidDel="00592B08">
                <w:rPr>
                  <w:rFonts w:ascii="Arial" w:hAnsi="Arial" w:cs="Arial"/>
                  <w:bCs/>
                  <w:sz w:val="20"/>
                  <w:szCs w:val="20"/>
                </w:rPr>
                <w:delText> </w:delText>
              </w:r>
              <w:r w:rsidRPr="00771033" w:rsidDel="00592B08">
                <w:rPr>
                  <w:rFonts w:ascii="Arial" w:hAnsi="Arial" w:cs="Arial"/>
                  <w:bCs/>
                  <w:sz w:val="20"/>
                  <w:szCs w:val="20"/>
                </w:rPr>
                <w:delText>usmerneniami RO k procesom verejného obstarávania</w:delText>
              </w:r>
              <w:r w:rsidDel="00592B08">
                <w:rPr>
                  <w:rFonts w:ascii="Arial" w:hAnsi="Arial" w:cs="Arial"/>
                  <w:bCs/>
                  <w:sz w:val="20"/>
                  <w:szCs w:val="20"/>
                </w:rPr>
                <w:delText>.</w:delText>
              </w:r>
            </w:del>
          </w:p>
          <w:p w14:paraId="5D9AF98C" w14:textId="67D5170F" w:rsidR="00997F82" w:rsidRPr="00A047C9" w:rsidDel="00592B08" w:rsidRDefault="00997F82" w:rsidP="00905190">
            <w:pPr>
              <w:pStyle w:val="Odsekzoznamu"/>
              <w:widowControl w:val="0"/>
              <w:spacing w:before="120" w:after="120" w:line="240" w:lineRule="auto"/>
              <w:ind w:left="85" w:right="85"/>
              <w:contextualSpacing w:val="0"/>
              <w:jc w:val="both"/>
              <w:rPr>
                <w:del w:id="214" w:author="I K" w:date="2023-04-18T11:27:00Z"/>
                <w:rFonts w:ascii="Arial" w:hAnsi="Arial" w:cs="Arial"/>
                <w:bCs/>
                <w:sz w:val="20"/>
                <w:szCs w:val="20"/>
              </w:rPr>
            </w:pPr>
            <w:del w:id="215" w:author="I K" w:date="2023-04-18T11:27:00Z">
              <w:r w:rsidDel="00592B08">
                <w:rPr>
                  <w:rFonts w:ascii="Arial" w:hAnsi="Arial" w:cs="Arial"/>
                  <w:bCs/>
                  <w:sz w:val="20"/>
                  <w:szCs w:val="20"/>
                </w:rPr>
                <w:delText>Usmernenie RO k procesom verejného obstarávania:</w:delText>
              </w:r>
              <w:r w:rsidRPr="00771033" w:rsidDel="00592B08">
                <w:rPr>
                  <w:rFonts w:ascii="Arial" w:hAnsi="Arial" w:cs="Arial"/>
                  <w:bCs/>
                  <w:sz w:val="20"/>
                  <w:szCs w:val="20"/>
                </w:rPr>
                <w:delText xml:space="preserve"> </w:delText>
              </w:r>
              <w:r w:rsidDel="00592B08">
                <w:fldChar w:fldCharType="begin"/>
              </w:r>
              <w:r w:rsidDel="00592B08">
                <w:delInstrText xml:space="preserve"> HYPERLINK "http://www.mpsr.sk/index.php?navID=1121&amp;navID2=1121&amp;sID=67&amp;id=10956" </w:delInstrText>
              </w:r>
              <w:r w:rsidDel="00592B08">
                <w:fldChar w:fldCharType="separate"/>
              </w:r>
              <w:r w:rsidRPr="00162DA5" w:rsidDel="00592B08">
                <w:rPr>
                  <w:rStyle w:val="Hypertextovprepojenie"/>
                  <w:rFonts w:cs="Arial"/>
                  <w:bCs/>
                  <w:sz w:val="20"/>
                  <w:szCs w:val="20"/>
                </w:rPr>
                <w:delText>http://www.mpsr.sk/index.php?navID=1121&amp;navID2=1121&amp;sID=67&amp;id=10956</w:delText>
              </w:r>
              <w:r w:rsidDel="00592B08">
                <w:rPr>
                  <w:rStyle w:val="Hypertextovprepojenie"/>
                  <w:rFonts w:cs="Arial"/>
                  <w:bCs/>
                  <w:sz w:val="20"/>
                  <w:szCs w:val="20"/>
                </w:rPr>
                <w:fldChar w:fldCharType="end"/>
              </w:r>
              <w:r w:rsidRPr="00771033" w:rsidDel="00592B08">
                <w:rPr>
                  <w:rFonts w:ascii="Arial" w:hAnsi="Arial" w:cs="Arial"/>
                  <w:bCs/>
                  <w:sz w:val="20"/>
                  <w:szCs w:val="20"/>
                </w:rPr>
                <w:delText>.</w:delText>
              </w:r>
            </w:del>
          </w:p>
          <w:p w14:paraId="1D6468CC" w14:textId="2F09E741" w:rsidR="00997F82" w:rsidDel="00592B08" w:rsidRDefault="00997F82" w:rsidP="00905190">
            <w:pPr>
              <w:pStyle w:val="Odsekzoznamu"/>
              <w:keepNext/>
              <w:widowControl w:val="0"/>
              <w:spacing w:before="240" w:after="120" w:line="240" w:lineRule="auto"/>
              <w:ind w:left="85" w:right="85"/>
              <w:contextualSpacing w:val="0"/>
              <w:jc w:val="both"/>
              <w:rPr>
                <w:del w:id="216" w:author="I K" w:date="2023-04-18T11:27:00Z"/>
                <w:rFonts w:ascii="Arial" w:hAnsi="Arial" w:cs="Arial"/>
                <w:b/>
                <w:bCs/>
                <w:sz w:val="20"/>
                <w:szCs w:val="20"/>
              </w:rPr>
            </w:pPr>
            <w:del w:id="217" w:author="I K" w:date="2023-04-18T11:27:00Z">
              <w:r w:rsidRPr="00D3520C" w:rsidDel="00592B08">
                <w:rPr>
                  <w:rFonts w:ascii="Arial" w:hAnsi="Arial" w:cs="Arial"/>
                  <w:b/>
                  <w:bCs/>
                  <w:sz w:val="20"/>
                  <w:szCs w:val="20"/>
                </w:rPr>
                <w:delText>Forma preukázania:</w:delText>
              </w:r>
            </w:del>
          </w:p>
          <w:p w14:paraId="30151408" w14:textId="4647ED22" w:rsidR="00997F82" w:rsidDel="00592B08" w:rsidRDefault="00997F82" w:rsidP="00905190">
            <w:pPr>
              <w:pStyle w:val="Odsekzoznamu"/>
              <w:widowControl w:val="0"/>
              <w:spacing w:before="120" w:after="120" w:line="240" w:lineRule="auto"/>
              <w:ind w:left="85" w:right="85"/>
              <w:contextualSpacing w:val="0"/>
              <w:jc w:val="both"/>
              <w:rPr>
                <w:del w:id="218" w:author="I K" w:date="2023-04-18T11:27:00Z"/>
                <w:rFonts w:ascii="Arial" w:hAnsi="Arial" w:cs="Arial"/>
                <w:bCs/>
                <w:sz w:val="20"/>
                <w:szCs w:val="20"/>
              </w:rPr>
            </w:pPr>
            <w:del w:id="219" w:author="I K" w:date="2023-04-18T11:27:00Z">
              <w:r w:rsidRPr="00E97223" w:rsidDel="00592B08">
                <w:rPr>
                  <w:rFonts w:ascii="Arial" w:hAnsi="Arial" w:cs="Arial"/>
                  <w:bCs/>
                  <w:sz w:val="20"/>
                  <w:szCs w:val="20"/>
                </w:rPr>
                <w:delText>Informácie</w:delText>
              </w:r>
              <w:r w:rsidDel="00592B08">
                <w:rPr>
                  <w:rFonts w:ascii="Arial" w:hAnsi="Arial" w:cs="Arial"/>
                  <w:bCs/>
                  <w:sz w:val="20"/>
                  <w:szCs w:val="20"/>
                </w:rPr>
                <w:delText xml:space="preserve"> uvedené v žiadosti o príspevok.</w:delText>
              </w:r>
            </w:del>
          </w:p>
          <w:p w14:paraId="33AE3A0B" w14:textId="136D623E" w:rsidR="00997F82" w:rsidRPr="00D3520C" w:rsidDel="00592B08" w:rsidRDefault="00997F82" w:rsidP="00905190">
            <w:pPr>
              <w:pStyle w:val="Odsekzoznamu"/>
              <w:widowControl w:val="0"/>
              <w:spacing w:before="120" w:after="120" w:line="240" w:lineRule="auto"/>
              <w:ind w:left="85" w:right="85"/>
              <w:contextualSpacing w:val="0"/>
              <w:jc w:val="both"/>
              <w:rPr>
                <w:del w:id="220" w:author="I K" w:date="2023-04-18T11:27:00Z"/>
                <w:rFonts w:ascii="Arial" w:hAnsi="Arial" w:cs="Arial"/>
                <w:bCs/>
                <w:sz w:val="20"/>
                <w:szCs w:val="20"/>
              </w:rPr>
            </w:pPr>
            <w:del w:id="221" w:author="I K" w:date="2023-04-18T11:27:00Z">
              <w:r w:rsidRPr="00D3520C" w:rsidDel="00592B08">
                <w:rPr>
                  <w:rFonts w:ascii="Arial" w:hAnsi="Arial" w:cs="Arial"/>
                  <w:bCs/>
                  <w:sz w:val="20"/>
                  <w:szCs w:val="20"/>
                </w:rPr>
                <w:delText>Žiadateľ v rámci žiadosti o príspevok definuje typ verejného obstarávania, dátum jeho vyhlásenia a</w:delText>
              </w:r>
              <w:r w:rsidDel="00592B08">
                <w:rPr>
                  <w:rFonts w:ascii="Arial" w:hAnsi="Arial" w:cs="Arial"/>
                  <w:bCs/>
                  <w:sz w:val="20"/>
                  <w:szCs w:val="20"/>
                </w:rPr>
                <w:delText> </w:delText>
              </w:r>
              <w:r w:rsidRPr="00D3520C" w:rsidDel="00592B08">
                <w:rPr>
                  <w:rFonts w:ascii="Arial" w:hAnsi="Arial" w:cs="Arial"/>
                  <w:bCs/>
                  <w:sz w:val="20"/>
                  <w:szCs w:val="20"/>
                </w:rPr>
                <w:delText xml:space="preserve">odkaz na webové sídlo, kde sa nachádza oznámenie, alebo iný obdobný dokument preukazujúci </w:delText>
              </w:r>
              <w:r w:rsidDel="00592B08">
                <w:rPr>
                  <w:rFonts w:ascii="Arial" w:hAnsi="Arial" w:cs="Arial"/>
                  <w:bCs/>
                  <w:sz w:val="20"/>
                  <w:szCs w:val="20"/>
                </w:rPr>
                <w:delText>vyhlásené verejné obstarávanie/obstarávanie.</w:delText>
              </w:r>
            </w:del>
          </w:p>
          <w:p w14:paraId="3DF5883F" w14:textId="552B12FB" w:rsidR="00997F82" w:rsidDel="00592B08" w:rsidRDefault="00997F82" w:rsidP="00905190">
            <w:pPr>
              <w:pStyle w:val="Odsekzoznamu"/>
              <w:widowControl w:val="0"/>
              <w:spacing w:before="240" w:after="120" w:line="240" w:lineRule="auto"/>
              <w:ind w:left="85" w:right="85"/>
              <w:contextualSpacing w:val="0"/>
              <w:jc w:val="both"/>
              <w:rPr>
                <w:del w:id="222" w:author="I K" w:date="2023-04-18T11:27:00Z"/>
                <w:rFonts w:ascii="Arial" w:hAnsi="Arial" w:cs="Arial"/>
                <w:b/>
                <w:bCs/>
                <w:sz w:val="20"/>
                <w:szCs w:val="20"/>
              </w:rPr>
            </w:pPr>
            <w:del w:id="223" w:author="I K" w:date="2023-04-18T11:27:00Z">
              <w:r w:rsidRPr="00D3520C" w:rsidDel="00592B08">
                <w:rPr>
                  <w:rFonts w:ascii="Arial" w:hAnsi="Arial" w:cs="Arial"/>
                  <w:b/>
                  <w:bCs/>
                  <w:sz w:val="20"/>
                  <w:szCs w:val="20"/>
                </w:rPr>
                <w:delText>Spôsob overenia:</w:delText>
              </w:r>
            </w:del>
          </w:p>
          <w:p w14:paraId="0F78A0F9" w14:textId="174FA501" w:rsidR="00997F82" w:rsidDel="00592B08" w:rsidRDefault="00997F82" w:rsidP="00905190">
            <w:pPr>
              <w:pStyle w:val="Odsekzoznamu"/>
              <w:widowControl w:val="0"/>
              <w:spacing w:before="120" w:after="120" w:line="240" w:lineRule="auto"/>
              <w:ind w:left="85" w:right="85"/>
              <w:contextualSpacing w:val="0"/>
              <w:jc w:val="both"/>
              <w:rPr>
                <w:del w:id="224" w:author="I K" w:date="2023-04-18T11:27:00Z"/>
                <w:rFonts w:ascii="Arial" w:hAnsi="Arial" w:cs="Arial"/>
                <w:bCs/>
                <w:sz w:val="20"/>
                <w:szCs w:val="20"/>
              </w:rPr>
            </w:pPr>
            <w:del w:id="225" w:author="I K" w:date="2023-04-18T11:27:00Z">
              <w:r w:rsidRPr="00F27DBD" w:rsidDel="00592B08">
                <w:rPr>
                  <w:rFonts w:ascii="Arial" w:hAnsi="Arial" w:cs="Arial"/>
                  <w:bCs/>
                  <w:sz w:val="20"/>
                  <w:szCs w:val="20"/>
                </w:rPr>
                <w:lastRenderedPageBreak/>
                <w:delText>MAS overí podmienku na základe informácií uvedených vo formulári ŽoPr.</w:delText>
              </w:r>
            </w:del>
          </w:p>
          <w:p w14:paraId="21C419E5" w14:textId="60B9D51F" w:rsidR="00997F82" w:rsidDel="00592B08" w:rsidRDefault="00997F82" w:rsidP="00905190">
            <w:pPr>
              <w:pStyle w:val="Odsekzoznamu"/>
              <w:widowControl w:val="0"/>
              <w:spacing w:before="120" w:after="120" w:line="240" w:lineRule="auto"/>
              <w:ind w:left="85" w:right="85"/>
              <w:contextualSpacing w:val="0"/>
              <w:jc w:val="both"/>
              <w:rPr>
                <w:del w:id="226" w:author="I K" w:date="2023-04-18T11:27:00Z"/>
                <w:rFonts w:ascii="Arial" w:hAnsi="Arial" w:cs="Arial"/>
                <w:bCs/>
                <w:sz w:val="20"/>
                <w:szCs w:val="20"/>
              </w:rPr>
            </w:pPr>
            <w:del w:id="227" w:author="I K" w:date="2023-04-18T11:27:00Z">
              <w:r w:rsidDel="00592B08">
                <w:rPr>
                  <w:rFonts w:ascii="Arial" w:hAnsi="Arial" w:cs="Arial"/>
                  <w:bCs/>
                  <w:sz w:val="20"/>
                  <w:szCs w:val="20"/>
                </w:rPr>
                <w:delText>Kontrola postupov verejného obstarávania/obstarávanie v súlade so zákonom o verejnom obstarávaní a usmerneniami RO bude vykonaná po nadobudnutí účinnosti zmluvy o príspevku uzatvorenej s úspešným uchádzačom.</w:delText>
              </w:r>
            </w:del>
          </w:p>
          <w:p w14:paraId="7B222AD3" w14:textId="1DA7BAFC" w:rsidR="00997F82" w:rsidRPr="00D3520C" w:rsidDel="00592B08" w:rsidRDefault="00997F82" w:rsidP="00905190">
            <w:pPr>
              <w:pStyle w:val="Odsekzoznamu"/>
              <w:widowControl w:val="0"/>
              <w:spacing w:before="240" w:after="120" w:line="240" w:lineRule="auto"/>
              <w:ind w:left="85" w:right="85"/>
              <w:contextualSpacing w:val="0"/>
              <w:jc w:val="both"/>
              <w:rPr>
                <w:del w:id="228" w:author="I K" w:date="2023-04-18T11:27:00Z"/>
                <w:rFonts w:ascii="Arial" w:hAnsi="Arial" w:cs="Arial"/>
                <w:b/>
                <w:bCs/>
                <w:sz w:val="20"/>
                <w:szCs w:val="20"/>
              </w:rPr>
            </w:pPr>
            <w:del w:id="229" w:author="I K" w:date="2023-04-18T11:27:00Z">
              <w:r w:rsidRPr="00D3520C" w:rsidDel="00592B08">
                <w:rPr>
                  <w:rFonts w:ascii="Arial" w:hAnsi="Arial" w:cs="Arial"/>
                  <w:b/>
                  <w:bCs/>
                  <w:sz w:val="20"/>
                  <w:szCs w:val="20"/>
                </w:rPr>
                <w:delText>Upozornenie:</w:delText>
              </w:r>
            </w:del>
          </w:p>
          <w:p w14:paraId="68D1C92D" w14:textId="4995A92B" w:rsidR="00997F82" w:rsidRPr="00D3520C" w:rsidDel="00592B08" w:rsidRDefault="00997F82" w:rsidP="00905190">
            <w:pPr>
              <w:pStyle w:val="Odsekzoznamu"/>
              <w:widowControl w:val="0"/>
              <w:spacing w:before="120" w:after="120" w:line="240" w:lineRule="auto"/>
              <w:ind w:left="85" w:right="85"/>
              <w:contextualSpacing w:val="0"/>
              <w:jc w:val="both"/>
              <w:rPr>
                <w:del w:id="230" w:author="I K" w:date="2023-04-18T11:27:00Z"/>
                <w:rFonts w:ascii="Arial" w:hAnsi="Arial" w:cs="Arial"/>
                <w:bCs/>
                <w:sz w:val="20"/>
                <w:szCs w:val="20"/>
              </w:rPr>
            </w:pPr>
            <w:del w:id="231" w:author="I K" w:date="2023-04-18T11:27:00Z">
              <w:r w:rsidRPr="00D3520C" w:rsidDel="00592B08">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592B08">
                <w:rPr>
                  <w:rFonts w:ascii="Arial" w:hAnsi="Arial" w:cs="Arial"/>
                  <w:bCs/>
                  <w:sz w:val="20"/>
                  <w:szCs w:val="20"/>
                </w:rPr>
                <w:delText>/obstarávanie</w:delText>
              </w:r>
              <w:r w:rsidRPr="00D3520C" w:rsidDel="00592B08">
                <w:rPr>
                  <w:rFonts w:ascii="Arial" w:hAnsi="Arial" w:cs="Arial"/>
                  <w:bCs/>
                  <w:sz w:val="20"/>
                  <w:szCs w:val="20"/>
                </w:rPr>
                <w:delText xml:space="preserve"> bez identifikácie nedostatkov vo verejnom obstarávaní</w:delText>
              </w:r>
              <w:r w:rsidDel="00592B08">
                <w:rPr>
                  <w:rFonts w:ascii="Arial" w:hAnsi="Arial" w:cs="Arial"/>
                  <w:bCs/>
                  <w:sz w:val="20"/>
                  <w:szCs w:val="20"/>
                </w:rPr>
                <w:delText>/obstarávaní</w:delText>
              </w:r>
              <w:r w:rsidRPr="00D3520C" w:rsidDel="00592B08">
                <w:rPr>
                  <w:rFonts w:ascii="Arial" w:hAnsi="Arial" w:cs="Arial"/>
                  <w:bCs/>
                  <w:sz w:val="20"/>
                  <w:szCs w:val="20"/>
                </w:rPr>
                <w:delText>, ktoré by predstavovali potrebu zrušenia verejného obstarávania</w:delText>
              </w:r>
              <w:r w:rsidDel="00592B08">
                <w:rPr>
                  <w:rFonts w:ascii="Arial" w:hAnsi="Arial" w:cs="Arial"/>
                  <w:bCs/>
                  <w:sz w:val="20"/>
                  <w:szCs w:val="20"/>
                </w:rPr>
                <w:delText>/obstarávanie</w:delText>
              </w:r>
              <w:r w:rsidRPr="00D3520C" w:rsidDel="00592B08">
                <w:rPr>
                  <w:rFonts w:ascii="Arial" w:hAnsi="Arial" w:cs="Arial"/>
                  <w:bCs/>
                  <w:sz w:val="20"/>
                  <w:szCs w:val="20"/>
                </w:rPr>
                <w:delText xml:space="preserve"> alebo uplatnenia finančnej korekcie v dôsledku porušenia zákona o verejnom obstarávaní</w:delText>
              </w:r>
              <w:r w:rsidDel="00592B08">
                <w:rPr>
                  <w:rFonts w:ascii="Arial" w:hAnsi="Arial" w:cs="Arial"/>
                  <w:bCs/>
                  <w:sz w:val="20"/>
                  <w:szCs w:val="20"/>
                </w:rPr>
                <w:delText xml:space="preserve"> alebo usmernenia RO v oblasti verejného obstarávania/obstarávania</w:delText>
              </w:r>
              <w:r w:rsidRPr="00D3520C" w:rsidDel="00592B08">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32" w:name="_Ref498795443"/>
            <w:r w:rsidRPr="002451DC">
              <w:rPr>
                <w:rFonts w:ascii="Arial" w:hAnsi="Arial" w:cs="Arial"/>
                <w:b/>
                <w:sz w:val="20"/>
                <w:szCs w:val="20"/>
              </w:rPr>
              <w:lastRenderedPageBreak/>
              <w:t>Podmienka mať povolenia na realizáciu aktivít projektu</w:t>
            </w:r>
            <w:bookmarkEnd w:id="232"/>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4B2F4541" w14:textId="35D0FB8E" w:rsidR="00592B08" w:rsidRPr="00003CBA" w:rsidRDefault="00997F82" w:rsidP="00592B08">
            <w:pPr>
              <w:widowControl w:val="0"/>
              <w:spacing w:before="120" w:after="120" w:line="240" w:lineRule="auto"/>
              <w:ind w:left="85" w:right="85"/>
              <w:contextualSpacing/>
              <w:jc w:val="both"/>
              <w:rPr>
                <w:ins w:id="233" w:author="I K" w:date="2023-04-18T11:27:00Z"/>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234" w:author="I K" w:date="2023-04-18T11:27:00Z">
              <w:r w:rsidR="00592B08">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3034EAC4" w14:textId="6F80A899"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6594D62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19540B">
              <w:rPr>
                <w:rFonts w:ascii="Arial" w:hAnsi="Arial" w:cs="Arial"/>
                <w:sz w:val="20"/>
                <w:szCs w:val="20"/>
                <w:lang w:eastAsia="en-US"/>
              </w:rPr>
              <w:t>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lastRenderedPageBreak/>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35" w:name="_Ref498785182"/>
            <w:r w:rsidRPr="00A268F6">
              <w:rPr>
                <w:rFonts w:ascii="Arial" w:hAnsi="Arial" w:cs="Arial"/>
                <w:b/>
                <w:sz w:val="20"/>
                <w:szCs w:val="20"/>
              </w:rPr>
              <w:lastRenderedPageBreak/>
              <w:t>Maximálna a minimálna výška príspevku</w:t>
            </w:r>
            <w:bookmarkEnd w:id="235"/>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B92F37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55241E">
              <w:rPr>
                <w:rFonts w:ascii="Arial" w:hAnsi="Arial" w:cs="Arial"/>
                <w:bCs/>
                <w:sz w:val="20"/>
                <w:szCs w:val="20"/>
              </w:rPr>
              <w:t xml:space="preserve">nedefinuje sa </w:t>
            </w:r>
          </w:p>
          <w:p w14:paraId="582FBBB1" w14:textId="23E44E9A" w:rsidR="00997F82" w:rsidRDefault="00997F82" w:rsidP="00CD453C">
            <w:pPr>
              <w:pStyle w:val="Odsekzoznamu"/>
              <w:spacing w:after="120" w:line="240" w:lineRule="auto"/>
              <w:ind w:left="85" w:right="85"/>
              <w:contextualSpacing w:val="0"/>
              <w:jc w:val="both"/>
              <w:rPr>
                <w:ins w:id="236" w:author="I K" w:date="2023-04-18T11:28:00Z"/>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ins w:id="237" w:author="I K" w:date="2023-04-18T11:28:00Z">
              <w:r w:rsidR="00592B08">
                <w:rPr>
                  <w:rFonts w:ascii="Arial" w:hAnsi="Arial" w:cs="Arial"/>
                  <w:bCs/>
                  <w:sz w:val="20"/>
                  <w:szCs w:val="20"/>
                </w:rPr>
                <w:t xml:space="preserve">27 788,83 </w:t>
              </w:r>
            </w:ins>
            <w:del w:id="238" w:author="I K" w:date="2023-04-18T11:28:00Z">
              <w:r w:rsidR="00785BF1" w:rsidDel="00592B08">
                <w:rPr>
                  <w:rFonts w:ascii="Arial" w:hAnsi="Arial" w:cs="Arial"/>
                  <w:bCs/>
                  <w:sz w:val="20"/>
                  <w:szCs w:val="20"/>
                </w:rPr>
                <w:delText>100 000</w:delText>
              </w:r>
              <w:r w:rsidR="0055241E" w:rsidDel="00592B08">
                <w:rPr>
                  <w:rFonts w:ascii="Arial" w:hAnsi="Arial" w:cs="Arial"/>
                  <w:bCs/>
                  <w:sz w:val="20"/>
                  <w:szCs w:val="20"/>
                </w:rPr>
                <w:delText>,00</w:delText>
              </w:r>
              <w:r w:rsidDel="00592B08">
                <w:rPr>
                  <w:rFonts w:ascii="Arial" w:hAnsi="Arial" w:cs="Arial"/>
                  <w:bCs/>
                  <w:sz w:val="20"/>
                  <w:szCs w:val="20"/>
                </w:rPr>
                <w:delText xml:space="preserve"> </w:delText>
              </w:r>
            </w:del>
            <w:r>
              <w:rPr>
                <w:rFonts w:ascii="Arial" w:hAnsi="Arial" w:cs="Arial"/>
                <w:bCs/>
                <w:sz w:val="20"/>
                <w:szCs w:val="20"/>
              </w:rPr>
              <w:t xml:space="preserve">EUR </w:t>
            </w:r>
          </w:p>
          <w:p w14:paraId="0B9E994F" w14:textId="4105B440" w:rsidR="00592B08" w:rsidRDefault="00592B08" w:rsidP="00592B08">
            <w:pPr>
              <w:pStyle w:val="Odsekzoznamu"/>
              <w:spacing w:after="120" w:line="240" w:lineRule="auto"/>
              <w:ind w:left="85" w:right="85"/>
              <w:contextualSpacing w:val="0"/>
              <w:jc w:val="both"/>
              <w:rPr>
                <w:ins w:id="239" w:author="I K" w:date="2023-04-18T11:28:00Z"/>
                <w:rFonts w:ascii="Arial" w:hAnsi="Arial" w:cs="Arial"/>
                <w:bCs/>
                <w:sz w:val="20"/>
                <w:szCs w:val="20"/>
              </w:rPr>
            </w:pPr>
            <w:ins w:id="240" w:author="I K" w:date="2023-04-18T11:28:00Z">
              <w:r w:rsidRPr="005F5AA7">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w:t>
              </w:r>
              <w:r w:rsidRPr="00592B08">
                <w:rPr>
                  <w:rFonts w:ascii="Arial" w:hAnsi="Arial" w:cs="Arial"/>
                  <w:bCs/>
                  <w:sz w:val="20"/>
                  <w:szCs w:val="20"/>
                </w:rPr>
                <w:t>29 251,40</w:t>
              </w:r>
              <w:r>
                <w:rPr>
                  <w:rFonts w:ascii="Arial" w:hAnsi="Arial" w:cs="Arial"/>
                  <w:bCs/>
                  <w:sz w:val="20"/>
                  <w:szCs w:val="20"/>
                </w:rPr>
                <w:t xml:space="preserve"> </w:t>
              </w:r>
              <w:r w:rsidRPr="005F5AA7">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08A83302" w14:textId="77777777" w:rsidR="00592B08" w:rsidRDefault="00592B08" w:rsidP="00CD453C">
            <w:pPr>
              <w:pStyle w:val="Odsekzoznamu"/>
              <w:spacing w:after="120" w:line="240" w:lineRule="auto"/>
              <w:ind w:left="85" w:right="85"/>
              <w:contextualSpacing w:val="0"/>
              <w:jc w:val="both"/>
              <w:rPr>
                <w:rFonts w:ascii="Arial" w:hAnsi="Arial" w:cs="Arial"/>
                <w:bCs/>
                <w:sz w:val="20"/>
                <w:szCs w:val="20"/>
              </w:rPr>
            </w:pP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3A2FE606"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rsidDel="00592B08" w14:paraId="67FE59A4" w14:textId="1B15A6FE" w:rsidTr="00687273">
        <w:trPr>
          <w:trHeight w:val="287"/>
          <w:del w:id="241" w:author="I K" w:date="2023-04-18T11:29:00Z"/>
        </w:trPr>
        <w:tc>
          <w:tcPr>
            <w:tcW w:w="9776" w:type="dxa"/>
            <w:shd w:val="clear" w:color="auto" w:fill="F2F2F2" w:themeFill="background1" w:themeFillShade="F2"/>
            <w:vAlign w:val="center"/>
          </w:tcPr>
          <w:p w14:paraId="42057FA3" w14:textId="038B890F" w:rsidR="00997F82" w:rsidRPr="006D71F3" w:rsidDel="00592B08" w:rsidRDefault="00997F82" w:rsidP="00997F82">
            <w:pPr>
              <w:pStyle w:val="Odsekzoznamu"/>
              <w:keepNext/>
              <w:numPr>
                <w:ilvl w:val="0"/>
                <w:numId w:val="6"/>
              </w:numPr>
              <w:spacing w:before="120" w:after="120" w:line="240" w:lineRule="auto"/>
              <w:ind w:left="504" w:right="85" w:hanging="357"/>
              <w:contextualSpacing w:val="0"/>
              <w:rPr>
                <w:del w:id="242" w:author="I K" w:date="2023-04-18T11:29:00Z"/>
                <w:rFonts w:ascii="Arial" w:hAnsi="Arial" w:cs="Arial"/>
                <w:b/>
                <w:sz w:val="20"/>
                <w:szCs w:val="20"/>
              </w:rPr>
            </w:pPr>
            <w:del w:id="243" w:author="I K" w:date="2023-04-18T11:29:00Z">
              <w:r w:rsidRPr="000E034C" w:rsidDel="00592B08">
                <w:rPr>
                  <w:rFonts w:ascii="Arial" w:hAnsi="Arial" w:cs="Arial"/>
                  <w:b/>
                  <w:sz w:val="20"/>
                  <w:szCs w:val="20"/>
                </w:rPr>
                <w:delText>Časová oprávnenosť realizácie projektu</w:delText>
              </w:r>
            </w:del>
          </w:p>
        </w:tc>
      </w:tr>
      <w:tr w:rsidR="00997F82" w:rsidRPr="006A79F0" w:rsidDel="00592B08" w14:paraId="73204464" w14:textId="76EDA512" w:rsidTr="00687273">
        <w:trPr>
          <w:del w:id="244" w:author="I K" w:date="2023-04-18T11:29:00Z"/>
        </w:trPr>
        <w:tc>
          <w:tcPr>
            <w:tcW w:w="9776" w:type="dxa"/>
            <w:shd w:val="clear" w:color="auto" w:fill="auto"/>
          </w:tcPr>
          <w:p w14:paraId="23C1E915" w14:textId="20432D68" w:rsidR="00997F82" w:rsidDel="00592B08" w:rsidRDefault="00997F82" w:rsidP="009A65F5">
            <w:pPr>
              <w:pStyle w:val="Odsekzoznamu"/>
              <w:spacing w:before="120" w:after="120" w:line="240" w:lineRule="auto"/>
              <w:ind w:left="85" w:right="85"/>
              <w:contextualSpacing w:val="0"/>
              <w:jc w:val="both"/>
              <w:rPr>
                <w:del w:id="245" w:author="I K" w:date="2023-04-18T11:29:00Z"/>
                <w:rFonts w:ascii="Arial" w:hAnsi="Arial" w:cs="Arial"/>
                <w:b/>
                <w:bCs/>
                <w:sz w:val="20"/>
                <w:szCs w:val="20"/>
              </w:rPr>
            </w:pPr>
            <w:del w:id="246" w:author="I K" w:date="2023-04-18T11:29:00Z">
              <w:r w:rsidRPr="00971A5F" w:rsidDel="00592B08">
                <w:rPr>
                  <w:rFonts w:ascii="Arial" w:hAnsi="Arial" w:cs="Arial"/>
                  <w:b/>
                  <w:bCs/>
                  <w:sz w:val="20"/>
                  <w:szCs w:val="20"/>
                </w:rPr>
                <w:delText>Opis podmienky</w:delText>
              </w:r>
              <w:r w:rsidDel="00592B08">
                <w:rPr>
                  <w:rFonts w:ascii="Arial" w:hAnsi="Arial" w:cs="Arial"/>
                  <w:b/>
                  <w:bCs/>
                  <w:sz w:val="20"/>
                  <w:szCs w:val="20"/>
                </w:rPr>
                <w:delText xml:space="preserve">: </w:delText>
              </w:r>
            </w:del>
          </w:p>
          <w:p w14:paraId="611791CF" w14:textId="1A87FE9B" w:rsidR="00997F82" w:rsidDel="00592B08" w:rsidRDefault="00997F82" w:rsidP="009A65F5">
            <w:pPr>
              <w:pStyle w:val="Odsekzoznamu"/>
              <w:spacing w:before="120" w:after="120" w:line="240" w:lineRule="auto"/>
              <w:ind w:left="85" w:right="85"/>
              <w:contextualSpacing w:val="0"/>
              <w:jc w:val="both"/>
              <w:rPr>
                <w:del w:id="247" w:author="I K" w:date="2023-04-18T11:29:00Z"/>
                <w:rFonts w:ascii="Arial" w:hAnsi="Arial" w:cs="Arial"/>
                <w:bCs/>
                <w:sz w:val="20"/>
                <w:szCs w:val="20"/>
              </w:rPr>
            </w:pPr>
            <w:del w:id="248" w:author="I K" w:date="2023-04-18T11:29:00Z">
              <w:r w:rsidRPr="00A268F6" w:rsidDel="00592B08">
                <w:rPr>
                  <w:rFonts w:ascii="Arial" w:hAnsi="Arial" w:cs="Arial"/>
                  <w:bCs/>
                  <w:sz w:val="20"/>
                  <w:szCs w:val="20"/>
                </w:rPr>
                <w:delText>Ž</w:delText>
              </w:r>
              <w:r w:rsidRPr="00C84669" w:rsidDel="00592B08">
                <w:rPr>
                  <w:rFonts w:ascii="Arial" w:hAnsi="Arial" w:cs="Arial"/>
                  <w:bCs/>
                  <w:sz w:val="20"/>
                  <w:szCs w:val="20"/>
                </w:rPr>
                <w:delText>iadateľ je povinn</w:delText>
              </w:r>
              <w:r w:rsidDel="00592B08">
                <w:rPr>
                  <w:rFonts w:ascii="Arial" w:hAnsi="Arial" w:cs="Arial"/>
                  <w:bCs/>
                  <w:sz w:val="20"/>
                  <w:szCs w:val="20"/>
                </w:rPr>
                <w:delText>ý ukončiť práce na projekte do 9</w:delText>
              </w:r>
              <w:r w:rsidRPr="00C84669" w:rsidDel="00592B08">
                <w:rPr>
                  <w:rFonts w:ascii="Arial" w:hAnsi="Arial" w:cs="Arial"/>
                  <w:bCs/>
                  <w:sz w:val="20"/>
                  <w:szCs w:val="20"/>
                </w:rPr>
                <w:delText xml:space="preserve"> mesiacov od nadobudnutia účinnosti zmluvy o</w:delText>
              </w:r>
              <w:r w:rsidDel="00592B08">
                <w:rPr>
                  <w:rFonts w:ascii="Arial" w:hAnsi="Arial" w:cs="Arial"/>
                  <w:bCs/>
                  <w:sz w:val="20"/>
                  <w:szCs w:val="20"/>
                </w:rPr>
                <w:delText> </w:delText>
              </w:r>
              <w:r w:rsidRPr="00C84669" w:rsidDel="00592B08">
                <w:rPr>
                  <w:rFonts w:ascii="Arial" w:hAnsi="Arial" w:cs="Arial"/>
                  <w:bCs/>
                  <w:sz w:val="20"/>
                  <w:szCs w:val="20"/>
                </w:rPr>
                <w:delText>poskytnutí príspevku.</w:delText>
              </w:r>
            </w:del>
          </w:p>
          <w:p w14:paraId="6041A177" w14:textId="6D85DAC7" w:rsidR="00997F82" w:rsidDel="00592B08" w:rsidRDefault="00997F82" w:rsidP="009A65F5">
            <w:pPr>
              <w:pStyle w:val="Odsekzoznamu"/>
              <w:spacing w:before="240" w:after="120" w:line="240" w:lineRule="auto"/>
              <w:ind w:left="85" w:right="85"/>
              <w:contextualSpacing w:val="0"/>
              <w:jc w:val="both"/>
              <w:rPr>
                <w:del w:id="249" w:author="I K" w:date="2023-04-18T11:29:00Z"/>
                <w:rFonts w:ascii="Arial" w:hAnsi="Arial" w:cs="Arial"/>
                <w:b/>
                <w:bCs/>
                <w:sz w:val="20"/>
                <w:szCs w:val="20"/>
              </w:rPr>
            </w:pPr>
            <w:del w:id="250" w:author="I K" w:date="2023-04-18T11:29:00Z">
              <w:r w:rsidRPr="00971A5F" w:rsidDel="00592B08">
                <w:rPr>
                  <w:rFonts w:ascii="Arial" w:hAnsi="Arial" w:cs="Arial"/>
                  <w:b/>
                  <w:bCs/>
                  <w:sz w:val="20"/>
                  <w:szCs w:val="20"/>
                </w:rPr>
                <w:delText>Forma preukázania</w:delText>
              </w:r>
              <w:r w:rsidDel="00592B08">
                <w:rPr>
                  <w:rFonts w:ascii="Arial" w:hAnsi="Arial" w:cs="Arial"/>
                  <w:b/>
                  <w:bCs/>
                  <w:sz w:val="20"/>
                  <w:szCs w:val="20"/>
                </w:rPr>
                <w:delText>:</w:delText>
              </w:r>
            </w:del>
          </w:p>
          <w:p w14:paraId="50DC4851" w14:textId="2A3B3070" w:rsidR="00997F82" w:rsidDel="00592B08" w:rsidRDefault="00997F82" w:rsidP="009A65F5">
            <w:pPr>
              <w:pStyle w:val="Odsekzoznamu"/>
              <w:spacing w:before="120" w:after="120" w:line="240" w:lineRule="auto"/>
              <w:ind w:left="85" w:right="85"/>
              <w:contextualSpacing w:val="0"/>
              <w:jc w:val="both"/>
              <w:rPr>
                <w:del w:id="251" w:author="I K" w:date="2023-04-18T11:29:00Z"/>
                <w:rFonts w:ascii="Arial" w:hAnsi="Arial" w:cs="Arial"/>
                <w:bCs/>
                <w:sz w:val="20"/>
                <w:szCs w:val="20"/>
              </w:rPr>
            </w:pPr>
            <w:bookmarkStart w:id="252" w:name="_Hlk500346148"/>
            <w:del w:id="253" w:author="I K" w:date="2023-04-18T11:29:00Z">
              <w:r w:rsidDel="00592B08">
                <w:rPr>
                  <w:rFonts w:ascii="Arial" w:hAnsi="Arial" w:cs="Arial"/>
                  <w:bCs/>
                  <w:sz w:val="20"/>
                  <w:szCs w:val="20"/>
                </w:rPr>
                <w:delText xml:space="preserve">Informácie uvedené v žiadosti o príspevok. </w:delText>
              </w:r>
              <w:r w:rsidRPr="009771B1" w:rsidDel="00592B08">
                <w:rPr>
                  <w:rFonts w:ascii="Arial" w:hAnsi="Arial" w:cs="Arial"/>
                  <w:bCs/>
                  <w:sz w:val="20"/>
                  <w:szCs w:val="20"/>
                </w:rPr>
                <w:delText xml:space="preserve">Žiadateľ v časti </w:delText>
              </w:r>
              <w:r w:rsidRPr="00D01EF0" w:rsidDel="00592B08">
                <w:rPr>
                  <w:rFonts w:ascii="Arial" w:hAnsi="Arial" w:cs="Arial"/>
                  <w:bCs/>
                  <w:sz w:val="20"/>
                  <w:szCs w:val="20"/>
                </w:rPr>
                <w:delText>10</w:delText>
              </w:r>
              <w:r w:rsidRPr="009771B1" w:rsidDel="00592B08">
                <w:rPr>
                  <w:rFonts w:ascii="Arial" w:hAnsi="Arial" w:cs="Arial"/>
                  <w:bCs/>
                  <w:sz w:val="20"/>
                  <w:szCs w:val="20"/>
                </w:rPr>
                <w:delText xml:space="preserve"> Formulára ŽoPr čestne vyhlási, že ukončí práce na projekte do 9 mesiacov od nadobudnutia účinnosti zmluvy o príspevku.</w:delText>
              </w:r>
            </w:del>
          </w:p>
          <w:bookmarkEnd w:id="252"/>
          <w:p w14:paraId="2DCF2F75" w14:textId="02C03A6A" w:rsidR="00997F82" w:rsidDel="00592B08" w:rsidRDefault="00997F82" w:rsidP="009A65F5">
            <w:pPr>
              <w:pStyle w:val="Odsekzoznamu"/>
              <w:keepNext/>
              <w:spacing w:before="240" w:after="120" w:line="240" w:lineRule="auto"/>
              <w:ind w:left="85" w:right="85"/>
              <w:contextualSpacing w:val="0"/>
              <w:jc w:val="both"/>
              <w:rPr>
                <w:del w:id="254" w:author="I K" w:date="2023-04-18T11:29:00Z"/>
                <w:rFonts w:ascii="Arial" w:hAnsi="Arial" w:cs="Arial"/>
                <w:b/>
                <w:bCs/>
                <w:sz w:val="20"/>
                <w:szCs w:val="20"/>
              </w:rPr>
            </w:pPr>
            <w:del w:id="255" w:author="I K" w:date="2023-04-18T11:29:00Z">
              <w:r w:rsidRPr="00543D57" w:rsidDel="00592B08">
                <w:rPr>
                  <w:rFonts w:ascii="Arial" w:hAnsi="Arial" w:cs="Arial"/>
                  <w:b/>
                  <w:bCs/>
                  <w:sz w:val="20"/>
                  <w:szCs w:val="20"/>
                </w:rPr>
                <w:delText>Spôsob overenia:</w:delText>
              </w:r>
            </w:del>
          </w:p>
          <w:p w14:paraId="005C61CA" w14:textId="0A5B9847" w:rsidR="00997F82" w:rsidRPr="00971A5F" w:rsidDel="00592B08" w:rsidRDefault="00997F82" w:rsidP="009A65F5">
            <w:pPr>
              <w:pStyle w:val="Odsekzoznamu"/>
              <w:spacing w:before="120" w:after="120" w:line="240" w:lineRule="auto"/>
              <w:ind w:left="85" w:right="85"/>
              <w:contextualSpacing w:val="0"/>
              <w:jc w:val="both"/>
              <w:rPr>
                <w:del w:id="256" w:author="I K" w:date="2023-04-18T11:29:00Z"/>
                <w:rFonts w:ascii="Arial" w:hAnsi="Arial" w:cs="Arial"/>
                <w:bCs/>
                <w:sz w:val="20"/>
                <w:szCs w:val="20"/>
              </w:rPr>
            </w:pPr>
            <w:del w:id="257" w:author="I K" w:date="2023-04-18T11:29:00Z">
              <w:r w:rsidRPr="00855874" w:rsidDel="00592B08">
                <w:rPr>
                  <w:rFonts w:ascii="Arial" w:hAnsi="Arial" w:cs="Arial"/>
                  <w:bCs/>
                  <w:sz w:val="20"/>
                  <w:szCs w:val="20"/>
                </w:rPr>
                <w:delText>MAS overí znenie čestného vyhlásenia, ktoré tvorí súčasť formulára ŽoPr.</w:delText>
              </w:r>
            </w:del>
          </w:p>
        </w:tc>
      </w:tr>
      <w:tr w:rsidR="00997F82" w:rsidRPr="00507076" w:rsidDel="00592B08" w14:paraId="0E628FC9" w14:textId="4726434C" w:rsidTr="00687273">
        <w:trPr>
          <w:trHeight w:val="287"/>
          <w:del w:id="258" w:author="I K" w:date="2023-04-18T11:29:00Z"/>
        </w:trPr>
        <w:tc>
          <w:tcPr>
            <w:tcW w:w="9776" w:type="dxa"/>
            <w:shd w:val="clear" w:color="auto" w:fill="F2F2F2" w:themeFill="background1" w:themeFillShade="F2"/>
            <w:vAlign w:val="center"/>
          </w:tcPr>
          <w:p w14:paraId="37ECB182" w14:textId="525FFAD3" w:rsidR="00997F82" w:rsidRPr="006D71F3" w:rsidDel="00592B08" w:rsidRDefault="00997F82" w:rsidP="00997F82">
            <w:pPr>
              <w:pStyle w:val="Odsekzoznamu"/>
              <w:keepNext/>
              <w:numPr>
                <w:ilvl w:val="0"/>
                <w:numId w:val="6"/>
              </w:numPr>
              <w:spacing w:before="120" w:after="120" w:line="240" w:lineRule="auto"/>
              <w:ind w:left="504" w:right="85" w:hanging="357"/>
              <w:contextualSpacing w:val="0"/>
              <w:rPr>
                <w:del w:id="259" w:author="I K" w:date="2023-04-18T11:29:00Z"/>
                <w:rFonts w:ascii="Arial" w:hAnsi="Arial" w:cs="Arial"/>
                <w:b/>
                <w:sz w:val="20"/>
                <w:szCs w:val="20"/>
              </w:rPr>
            </w:pPr>
            <w:del w:id="260" w:author="I K" w:date="2023-04-18T11:29:00Z">
              <w:r w:rsidRPr="000E017D" w:rsidDel="00592B08">
                <w:rPr>
                  <w:rFonts w:ascii="Arial" w:hAnsi="Arial" w:cs="Arial"/>
                  <w:b/>
                  <w:sz w:val="20"/>
                  <w:szCs w:val="20"/>
                </w:rPr>
                <w:delText>Podmienky poskytnutia príspevku z hľadiska definovania merateľných ukazovateľov projektu</w:delText>
              </w:r>
            </w:del>
          </w:p>
        </w:tc>
      </w:tr>
      <w:tr w:rsidR="00997F82" w:rsidRPr="006A79F0" w:rsidDel="00592B08" w14:paraId="353ABDEF" w14:textId="1A9CAC49" w:rsidTr="00687273">
        <w:trPr>
          <w:del w:id="261" w:author="I K" w:date="2023-04-18T11:29:00Z"/>
        </w:trPr>
        <w:tc>
          <w:tcPr>
            <w:tcW w:w="9776" w:type="dxa"/>
            <w:tcBorders>
              <w:bottom w:val="single" w:sz="4" w:space="0" w:color="auto"/>
            </w:tcBorders>
            <w:shd w:val="clear" w:color="auto" w:fill="auto"/>
          </w:tcPr>
          <w:p w14:paraId="7632D766" w14:textId="355B0C99" w:rsidR="00997F82" w:rsidDel="00592B08" w:rsidRDefault="00997F82" w:rsidP="009A65F5">
            <w:pPr>
              <w:pStyle w:val="Odsekzoznamu"/>
              <w:spacing w:before="120" w:after="120" w:line="240" w:lineRule="auto"/>
              <w:ind w:left="85" w:right="85"/>
              <w:contextualSpacing w:val="0"/>
              <w:jc w:val="both"/>
              <w:rPr>
                <w:del w:id="262" w:author="I K" w:date="2023-04-18T11:29:00Z"/>
                <w:rFonts w:ascii="Arial" w:hAnsi="Arial" w:cs="Arial"/>
                <w:b/>
                <w:bCs/>
                <w:sz w:val="20"/>
                <w:szCs w:val="20"/>
              </w:rPr>
            </w:pPr>
            <w:del w:id="263" w:author="I K" w:date="2023-04-18T11:29:00Z">
              <w:r w:rsidRPr="00971A5F" w:rsidDel="00592B08">
                <w:rPr>
                  <w:rFonts w:ascii="Arial" w:hAnsi="Arial" w:cs="Arial"/>
                  <w:b/>
                  <w:bCs/>
                  <w:sz w:val="20"/>
                  <w:szCs w:val="20"/>
                </w:rPr>
                <w:delText>Opis podmienky</w:delText>
              </w:r>
              <w:r w:rsidDel="00592B08">
                <w:rPr>
                  <w:rFonts w:ascii="Arial" w:hAnsi="Arial" w:cs="Arial"/>
                  <w:b/>
                  <w:bCs/>
                  <w:sz w:val="20"/>
                  <w:szCs w:val="20"/>
                </w:rPr>
                <w:delText xml:space="preserve">: </w:delText>
              </w:r>
            </w:del>
          </w:p>
          <w:p w14:paraId="177E6BE7" w14:textId="2EC49FBA" w:rsidR="00997F82" w:rsidDel="00592B08" w:rsidRDefault="00997F82" w:rsidP="009A65F5">
            <w:pPr>
              <w:pStyle w:val="Odsekzoznamu"/>
              <w:spacing w:before="120" w:after="120" w:line="240" w:lineRule="auto"/>
              <w:ind w:left="85" w:right="85"/>
              <w:contextualSpacing w:val="0"/>
              <w:jc w:val="both"/>
              <w:rPr>
                <w:del w:id="264" w:author="I K" w:date="2023-04-18T11:29:00Z"/>
                <w:rFonts w:ascii="Arial" w:hAnsi="Arial" w:cs="Arial"/>
                <w:bCs/>
                <w:sz w:val="20"/>
                <w:szCs w:val="20"/>
              </w:rPr>
            </w:pPr>
            <w:del w:id="265" w:author="I K" w:date="2023-04-18T11:29:00Z">
              <w:r w:rsidRPr="000E017D" w:rsidDel="00592B08">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02A98D4B" w:rsidR="00997F82" w:rsidDel="00592B08" w:rsidRDefault="00997F82" w:rsidP="009A65F5">
            <w:pPr>
              <w:pStyle w:val="Odsekzoznamu"/>
              <w:spacing w:before="240" w:after="120" w:line="240" w:lineRule="auto"/>
              <w:ind w:left="85" w:right="85"/>
              <w:contextualSpacing w:val="0"/>
              <w:jc w:val="both"/>
              <w:rPr>
                <w:del w:id="266" w:author="I K" w:date="2023-04-18T11:29:00Z"/>
                <w:rFonts w:ascii="Arial" w:hAnsi="Arial" w:cs="Arial"/>
                <w:b/>
                <w:bCs/>
                <w:sz w:val="20"/>
                <w:szCs w:val="20"/>
              </w:rPr>
            </w:pPr>
            <w:del w:id="267" w:author="I K" w:date="2023-04-18T11:29:00Z">
              <w:r w:rsidRPr="00971A5F" w:rsidDel="00592B08">
                <w:rPr>
                  <w:rFonts w:ascii="Arial" w:hAnsi="Arial" w:cs="Arial"/>
                  <w:b/>
                  <w:bCs/>
                  <w:sz w:val="20"/>
                  <w:szCs w:val="20"/>
                </w:rPr>
                <w:delText xml:space="preserve">Forma preukázania: </w:delText>
              </w:r>
            </w:del>
          </w:p>
          <w:p w14:paraId="1F650F6A" w14:textId="763800F3" w:rsidR="00997F82" w:rsidDel="00592B08" w:rsidRDefault="00997F82" w:rsidP="009A65F5">
            <w:pPr>
              <w:pStyle w:val="Odsekzoznamu"/>
              <w:spacing w:before="120" w:after="120" w:line="240" w:lineRule="auto"/>
              <w:ind w:left="85" w:right="85"/>
              <w:contextualSpacing w:val="0"/>
              <w:jc w:val="both"/>
              <w:rPr>
                <w:del w:id="268" w:author="I K" w:date="2023-04-18T11:29:00Z"/>
                <w:rFonts w:ascii="Arial" w:hAnsi="Arial" w:cs="Arial"/>
                <w:bCs/>
                <w:sz w:val="20"/>
                <w:szCs w:val="20"/>
              </w:rPr>
            </w:pPr>
            <w:del w:id="269" w:author="I K" w:date="2023-04-18T11:29:00Z">
              <w:r w:rsidDel="00592B08">
                <w:rPr>
                  <w:rFonts w:ascii="Arial" w:hAnsi="Arial" w:cs="Arial"/>
                  <w:bCs/>
                  <w:sz w:val="20"/>
                  <w:szCs w:val="20"/>
                </w:rPr>
                <w:delText>Informácie uvedené v žiadosti o príspevok.</w:delText>
              </w:r>
            </w:del>
          </w:p>
          <w:p w14:paraId="030D1F77" w14:textId="505FBD75" w:rsidR="00997F82" w:rsidDel="00592B08" w:rsidRDefault="00997F82" w:rsidP="009A65F5">
            <w:pPr>
              <w:pStyle w:val="Odsekzoznamu"/>
              <w:spacing w:before="240" w:after="120" w:line="240" w:lineRule="auto"/>
              <w:ind w:left="85" w:right="85"/>
              <w:contextualSpacing w:val="0"/>
              <w:jc w:val="both"/>
              <w:rPr>
                <w:del w:id="270" w:author="I K" w:date="2023-04-18T11:29:00Z"/>
                <w:rFonts w:ascii="Arial" w:hAnsi="Arial" w:cs="Arial"/>
                <w:b/>
                <w:bCs/>
                <w:sz w:val="20"/>
                <w:szCs w:val="20"/>
              </w:rPr>
            </w:pPr>
            <w:del w:id="271" w:author="I K" w:date="2023-04-18T11:29:00Z">
              <w:r w:rsidDel="00592B08">
                <w:rPr>
                  <w:rFonts w:ascii="Arial" w:hAnsi="Arial" w:cs="Arial"/>
                  <w:b/>
                  <w:bCs/>
                  <w:sz w:val="20"/>
                  <w:szCs w:val="20"/>
                </w:rPr>
                <w:delText>Spôsob overenia</w:delText>
              </w:r>
              <w:r w:rsidRPr="003346B4" w:rsidDel="00592B08">
                <w:rPr>
                  <w:rFonts w:ascii="Arial" w:hAnsi="Arial" w:cs="Arial"/>
                  <w:b/>
                  <w:bCs/>
                  <w:sz w:val="20"/>
                  <w:szCs w:val="20"/>
                </w:rPr>
                <w:delText>:</w:delText>
              </w:r>
            </w:del>
          </w:p>
          <w:p w14:paraId="297CD66C" w14:textId="2F6396CB" w:rsidR="00997F82" w:rsidRPr="003346B4" w:rsidDel="00592B08" w:rsidRDefault="00997F82" w:rsidP="009A65F5">
            <w:pPr>
              <w:pStyle w:val="Odsekzoznamu"/>
              <w:spacing w:before="120" w:after="120" w:line="240" w:lineRule="auto"/>
              <w:ind w:left="85" w:right="85"/>
              <w:contextualSpacing w:val="0"/>
              <w:jc w:val="both"/>
              <w:rPr>
                <w:del w:id="272" w:author="I K" w:date="2023-04-18T11:29:00Z"/>
                <w:rFonts w:ascii="Arial" w:hAnsi="Arial" w:cs="Arial"/>
                <w:bCs/>
                <w:sz w:val="20"/>
                <w:szCs w:val="20"/>
              </w:rPr>
            </w:pPr>
            <w:del w:id="273" w:author="I K" w:date="2023-04-18T11:29:00Z">
              <w:r w:rsidRPr="003346B4" w:rsidDel="00592B08">
                <w:rPr>
                  <w:rFonts w:ascii="Arial" w:hAnsi="Arial" w:cs="Arial"/>
                  <w:bCs/>
                  <w:sz w:val="20"/>
                  <w:szCs w:val="20"/>
                </w:rPr>
                <w:delText>MAS overí splnenie podmienky na základe formulára ŽoPr</w:delText>
              </w:r>
              <w:r w:rsidDel="00592B08">
                <w:rPr>
                  <w:rFonts w:ascii="Arial" w:hAnsi="Arial" w:cs="Arial"/>
                  <w:bCs/>
                  <w:sz w:val="20"/>
                  <w:szCs w:val="20"/>
                </w:rPr>
                <w:delText>.</w:delText>
              </w:r>
            </w:del>
          </w:p>
        </w:tc>
      </w:tr>
      <w:tr w:rsidR="00997F82" w:rsidRPr="00507076" w:rsidDel="00592B08" w14:paraId="6204E36D" w14:textId="0A1C6FA1" w:rsidTr="00687273">
        <w:trPr>
          <w:del w:id="274" w:author="I K" w:date="2023-04-18T11:29:00Z"/>
        </w:trPr>
        <w:tc>
          <w:tcPr>
            <w:tcW w:w="9776" w:type="dxa"/>
            <w:shd w:val="clear" w:color="auto" w:fill="F2F2F2" w:themeFill="background1" w:themeFillShade="F2"/>
          </w:tcPr>
          <w:p w14:paraId="29955C5B" w14:textId="42C491DC" w:rsidR="00997F82" w:rsidRPr="006D71F3" w:rsidDel="00592B08" w:rsidRDefault="00997F82" w:rsidP="00556E68">
            <w:pPr>
              <w:pStyle w:val="Odsekzoznamu"/>
              <w:keepNext/>
              <w:widowControl w:val="0"/>
              <w:numPr>
                <w:ilvl w:val="0"/>
                <w:numId w:val="6"/>
              </w:numPr>
              <w:spacing w:before="120" w:after="120" w:line="240" w:lineRule="auto"/>
              <w:ind w:left="504" w:right="85" w:hanging="357"/>
              <w:contextualSpacing w:val="0"/>
              <w:rPr>
                <w:del w:id="275" w:author="I K" w:date="2023-04-18T11:29:00Z"/>
                <w:rFonts w:ascii="Arial" w:hAnsi="Arial" w:cs="Arial"/>
                <w:b/>
                <w:sz w:val="20"/>
                <w:szCs w:val="20"/>
              </w:rPr>
            </w:pPr>
            <w:del w:id="276" w:author="I K" w:date="2023-04-18T11:29:00Z">
              <w:r w:rsidDel="00592B08">
                <w:rPr>
                  <w:rFonts w:ascii="Arial" w:hAnsi="Arial" w:cs="Arial"/>
                  <w:b/>
                  <w:sz w:val="20"/>
                  <w:szCs w:val="20"/>
                </w:rPr>
                <w:delText>S</w:delText>
              </w:r>
              <w:r w:rsidRPr="00D82944" w:rsidDel="00592B08">
                <w:rPr>
                  <w:rFonts w:ascii="Arial" w:hAnsi="Arial" w:cs="Arial"/>
                  <w:b/>
                  <w:sz w:val="20"/>
                  <w:szCs w:val="20"/>
                </w:rPr>
                <w:delText>úlad s požiadavkami v oblasti dopadu projekt</w:delText>
              </w:r>
              <w:r w:rsidDel="00592B08">
                <w:rPr>
                  <w:rFonts w:ascii="Arial" w:hAnsi="Arial" w:cs="Arial"/>
                  <w:b/>
                  <w:sz w:val="20"/>
                  <w:szCs w:val="20"/>
                </w:rPr>
                <w:delText>u</w:delText>
              </w:r>
              <w:r w:rsidRPr="00D82944" w:rsidDel="00592B08">
                <w:rPr>
                  <w:rFonts w:ascii="Arial" w:hAnsi="Arial" w:cs="Arial"/>
                  <w:b/>
                  <w:sz w:val="20"/>
                  <w:szCs w:val="20"/>
                </w:rPr>
                <w:delText xml:space="preserve"> na územia sústavy NATURA 2000</w:delText>
              </w:r>
            </w:del>
          </w:p>
        </w:tc>
      </w:tr>
      <w:tr w:rsidR="00997F82" w:rsidRPr="006A79F0" w:rsidDel="00592B08" w14:paraId="49BDF2E3" w14:textId="06AEC60D" w:rsidTr="00687273">
        <w:trPr>
          <w:del w:id="277" w:author="I K" w:date="2023-04-18T11:29:00Z"/>
        </w:trPr>
        <w:tc>
          <w:tcPr>
            <w:tcW w:w="9776" w:type="dxa"/>
            <w:tcBorders>
              <w:bottom w:val="single" w:sz="4" w:space="0" w:color="auto"/>
            </w:tcBorders>
            <w:shd w:val="clear" w:color="auto" w:fill="auto"/>
          </w:tcPr>
          <w:p w14:paraId="7095BAAA" w14:textId="5045C486" w:rsidR="00997F82" w:rsidDel="00592B08" w:rsidRDefault="00997F82" w:rsidP="00556E68">
            <w:pPr>
              <w:pStyle w:val="Odsekzoznamu"/>
              <w:widowControl w:val="0"/>
              <w:spacing w:before="120" w:after="120" w:line="240" w:lineRule="auto"/>
              <w:ind w:left="85" w:right="85"/>
              <w:contextualSpacing w:val="0"/>
              <w:jc w:val="both"/>
              <w:rPr>
                <w:del w:id="278" w:author="I K" w:date="2023-04-18T11:29:00Z"/>
                <w:rFonts w:ascii="Arial" w:hAnsi="Arial" w:cs="Arial"/>
                <w:b/>
                <w:bCs/>
                <w:sz w:val="20"/>
                <w:szCs w:val="20"/>
              </w:rPr>
            </w:pPr>
            <w:del w:id="279" w:author="I K" w:date="2023-04-18T11:29:00Z">
              <w:r w:rsidRPr="00971A5F" w:rsidDel="00592B08">
                <w:rPr>
                  <w:rFonts w:ascii="Arial" w:hAnsi="Arial" w:cs="Arial"/>
                  <w:b/>
                  <w:bCs/>
                  <w:sz w:val="20"/>
                  <w:szCs w:val="20"/>
                </w:rPr>
                <w:delText>Opis podmienky</w:delText>
              </w:r>
              <w:r w:rsidDel="00592B08">
                <w:rPr>
                  <w:rFonts w:ascii="Arial" w:hAnsi="Arial" w:cs="Arial"/>
                  <w:b/>
                  <w:bCs/>
                  <w:sz w:val="20"/>
                  <w:szCs w:val="20"/>
                </w:rPr>
                <w:delText xml:space="preserve">: </w:delText>
              </w:r>
            </w:del>
          </w:p>
          <w:p w14:paraId="3B270571" w14:textId="757FFA72" w:rsidR="00997F82" w:rsidDel="00592B08" w:rsidRDefault="00997F82" w:rsidP="009A65F5">
            <w:pPr>
              <w:pStyle w:val="Odsekzoznamu"/>
              <w:spacing w:before="120" w:after="120" w:line="240" w:lineRule="auto"/>
              <w:ind w:left="85" w:right="85"/>
              <w:contextualSpacing w:val="0"/>
              <w:jc w:val="both"/>
              <w:rPr>
                <w:del w:id="280" w:author="I K" w:date="2023-04-18T11:29:00Z"/>
                <w:rFonts w:ascii="Arial" w:hAnsi="Arial" w:cs="Arial"/>
                <w:bCs/>
                <w:sz w:val="20"/>
                <w:szCs w:val="20"/>
              </w:rPr>
            </w:pPr>
            <w:del w:id="281" w:author="I K" w:date="2023-04-18T11:29:00Z">
              <w:r w:rsidRPr="00A80F34" w:rsidDel="00592B08">
                <w:rPr>
                  <w:rFonts w:ascii="Arial" w:hAnsi="Arial" w:cs="Arial"/>
                  <w:bCs/>
                  <w:sz w:val="20"/>
                  <w:szCs w:val="20"/>
                </w:rPr>
                <w:delText>Projekt, ktorý je predmetom Ž</w:delText>
              </w:r>
              <w:r w:rsidDel="00592B08">
                <w:rPr>
                  <w:rFonts w:ascii="Arial" w:hAnsi="Arial" w:cs="Arial"/>
                  <w:bCs/>
                  <w:sz w:val="20"/>
                  <w:szCs w:val="20"/>
                </w:rPr>
                <w:delText>o</w:delText>
              </w:r>
              <w:r w:rsidRPr="00A80F34" w:rsidDel="00592B08">
                <w:rPr>
                  <w:rFonts w:ascii="Arial" w:hAnsi="Arial" w:cs="Arial"/>
                  <w:bCs/>
                  <w:sz w:val="20"/>
                  <w:szCs w:val="20"/>
                </w:rPr>
                <w:delText>P</w:delText>
              </w:r>
              <w:r w:rsidDel="00592B08">
                <w:rPr>
                  <w:rFonts w:ascii="Arial" w:hAnsi="Arial" w:cs="Arial"/>
                  <w:bCs/>
                  <w:sz w:val="20"/>
                  <w:szCs w:val="20"/>
                </w:rPr>
                <w:delText>r</w:delText>
              </w:r>
              <w:r w:rsidRPr="00A80F34" w:rsidDel="00592B08">
                <w:rPr>
                  <w:rFonts w:ascii="Arial" w:hAnsi="Arial" w:cs="Arial"/>
                  <w:bCs/>
                  <w:sz w:val="20"/>
                  <w:szCs w:val="20"/>
                </w:rPr>
                <w:delText>, nesmie mať významný nepriaznivý vplyv na</w:delText>
              </w:r>
              <w:r w:rsidDel="00592B08">
                <w:rPr>
                  <w:rFonts w:ascii="Arial" w:hAnsi="Arial" w:cs="Arial"/>
                  <w:bCs/>
                  <w:sz w:val="20"/>
                  <w:szCs w:val="20"/>
                </w:rPr>
                <w:delText xml:space="preserve"> </w:delText>
              </w:r>
              <w:r w:rsidRPr="00A80F34" w:rsidDel="00592B08">
                <w:rPr>
                  <w:rFonts w:ascii="Arial" w:hAnsi="Arial" w:cs="Arial"/>
                  <w:bCs/>
                  <w:sz w:val="20"/>
                  <w:szCs w:val="20"/>
                </w:rPr>
                <w:delText>územia sústavy NATURA 2000.</w:delText>
              </w:r>
            </w:del>
          </w:p>
          <w:p w14:paraId="6308994A" w14:textId="2B77AC87" w:rsidR="00997F82" w:rsidDel="00592B08" w:rsidRDefault="00997F82" w:rsidP="009A65F5">
            <w:pPr>
              <w:pStyle w:val="Odsekzoznamu"/>
              <w:spacing w:before="240" w:after="120" w:line="240" w:lineRule="auto"/>
              <w:ind w:left="85" w:right="85"/>
              <w:contextualSpacing w:val="0"/>
              <w:jc w:val="both"/>
              <w:rPr>
                <w:del w:id="282" w:author="I K" w:date="2023-04-18T11:29:00Z"/>
                <w:rFonts w:ascii="Arial" w:hAnsi="Arial" w:cs="Arial"/>
                <w:b/>
                <w:bCs/>
                <w:sz w:val="20"/>
                <w:szCs w:val="20"/>
              </w:rPr>
            </w:pPr>
            <w:del w:id="283" w:author="I K" w:date="2023-04-18T11:29:00Z">
              <w:r w:rsidRPr="00971A5F" w:rsidDel="00592B08">
                <w:rPr>
                  <w:rFonts w:ascii="Arial" w:hAnsi="Arial" w:cs="Arial"/>
                  <w:b/>
                  <w:bCs/>
                  <w:sz w:val="20"/>
                  <w:szCs w:val="20"/>
                </w:rPr>
                <w:delText xml:space="preserve">Forma preukázania: </w:delText>
              </w:r>
            </w:del>
          </w:p>
          <w:p w14:paraId="5BED9288" w14:textId="21D27AF5" w:rsidR="00997F82" w:rsidDel="00592B08" w:rsidRDefault="00997F82" w:rsidP="009A65F5">
            <w:pPr>
              <w:pStyle w:val="Odsekzoznamu"/>
              <w:spacing w:before="120" w:after="120" w:line="240" w:lineRule="auto"/>
              <w:ind w:left="85" w:right="85"/>
              <w:contextualSpacing w:val="0"/>
              <w:jc w:val="both"/>
              <w:rPr>
                <w:del w:id="284" w:author="I K" w:date="2023-04-18T11:29:00Z"/>
                <w:rFonts w:ascii="Arial" w:hAnsi="Arial" w:cs="Arial"/>
                <w:bCs/>
                <w:sz w:val="20"/>
                <w:szCs w:val="20"/>
              </w:rPr>
            </w:pPr>
            <w:del w:id="285" w:author="I K" w:date="2023-04-18T11:29:00Z">
              <w:r w:rsidRPr="00A80F34" w:rsidDel="00592B08">
                <w:rPr>
                  <w:rFonts w:ascii="Arial" w:hAnsi="Arial" w:cs="Arial"/>
                  <w:bCs/>
                  <w:sz w:val="20"/>
                  <w:szCs w:val="20"/>
                </w:rPr>
                <w:lastRenderedPageBreak/>
                <w:delText xml:space="preserve">Osobitná príloha ŽoPr - Doklady preukazujúce </w:delText>
              </w:r>
              <w:r w:rsidDel="00592B08">
                <w:rPr>
                  <w:rFonts w:ascii="Arial" w:hAnsi="Arial" w:cs="Arial"/>
                  <w:bCs/>
                  <w:sz w:val="20"/>
                  <w:szCs w:val="20"/>
                </w:rPr>
                <w:delText>plnenie požiadaviek v oblasti dopadu projektu na územia sústavy Natura 2000.</w:delText>
              </w:r>
            </w:del>
          </w:p>
          <w:p w14:paraId="441B65C4" w14:textId="58CF689F" w:rsidR="00997F82" w:rsidDel="00592B08" w:rsidRDefault="00997F82" w:rsidP="00556E68">
            <w:pPr>
              <w:pStyle w:val="Odsekzoznamu"/>
              <w:keepNext/>
              <w:widowControl w:val="0"/>
              <w:spacing w:before="240" w:after="120" w:line="240" w:lineRule="auto"/>
              <w:ind w:left="85" w:right="85"/>
              <w:contextualSpacing w:val="0"/>
              <w:jc w:val="both"/>
              <w:rPr>
                <w:del w:id="286" w:author="I K" w:date="2023-04-18T11:29:00Z"/>
                <w:rFonts w:ascii="Arial" w:hAnsi="Arial" w:cs="Arial"/>
                <w:b/>
                <w:bCs/>
                <w:sz w:val="20"/>
                <w:szCs w:val="20"/>
              </w:rPr>
            </w:pPr>
            <w:del w:id="287" w:author="I K" w:date="2023-04-18T11:29:00Z">
              <w:r w:rsidDel="00592B08">
                <w:rPr>
                  <w:rFonts w:ascii="Arial" w:hAnsi="Arial" w:cs="Arial"/>
                  <w:b/>
                  <w:bCs/>
                  <w:sz w:val="20"/>
                  <w:szCs w:val="20"/>
                </w:rPr>
                <w:delText>Spôsob overenia</w:delText>
              </w:r>
              <w:r w:rsidRPr="003346B4" w:rsidDel="00592B08">
                <w:rPr>
                  <w:rFonts w:ascii="Arial" w:hAnsi="Arial" w:cs="Arial"/>
                  <w:b/>
                  <w:bCs/>
                  <w:sz w:val="20"/>
                  <w:szCs w:val="20"/>
                </w:rPr>
                <w:delText>:</w:delText>
              </w:r>
            </w:del>
          </w:p>
          <w:p w14:paraId="6A1BDB6E" w14:textId="6E672978" w:rsidR="00997F82" w:rsidRPr="00971A5F" w:rsidDel="00592B08" w:rsidRDefault="00997F82" w:rsidP="009A65F5">
            <w:pPr>
              <w:pStyle w:val="Odsekzoznamu"/>
              <w:spacing w:before="120" w:after="120" w:line="240" w:lineRule="auto"/>
              <w:ind w:left="85" w:right="85"/>
              <w:contextualSpacing w:val="0"/>
              <w:jc w:val="both"/>
              <w:rPr>
                <w:del w:id="288" w:author="I K" w:date="2023-04-18T11:29:00Z"/>
                <w:rFonts w:ascii="Arial" w:hAnsi="Arial" w:cs="Arial"/>
                <w:b/>
                <w:bCs/>
                <w:sz w:val="20"/>
                <w:szCs w:val="20"/>
              </w:rPr>
            </w:pPr>
            <w:del w:id="289" w:author="I K" w:date="2023-04-18T11:29:00Z">
              <w:r w:rsidRPr="003346B4" w:rsidDel="00592B08">
                <w:rPr>
                  <w:rFonts w:ascii="Arial" w:hAnsi="Arial" w:cs="Arial"/>
                  <w:bCs/>
                  <w:sz w:val="20"/>
                  <w:szCs w:val="20"/>
                </w:rPr>
                <w:delText xml:space="preserve">MAS overí splnenie podmienky na základe </w:delText>
              </w:r>
              <w:r w:rsidRPr="00912CA6" w:rsidDel="00592B08">
                <w:rPr>
                  <w:rFonts w:ascii="Arial" w:hAnsi="Arial" w:cs="Arial"/>
                  <w:bCs/>
                  <w:sz w:val="20"/>
                  <w:szCs w:val="20"/>
                </w:rPr>
                <w:delText>na základe predložených dokladov</w:delText>
              </w:r>
              <w:r w:rsidDel="00592B08">
                <w:rPr>
                  <w:rFonts w:ascii="Arial" w:hAnsi="Arial" w:cs="Arial"/>
                  <w:bCs/>
                  <w:sz w:val="20"/>
                  <w:szCs w:val="20"/>
                </w:rPr>
                <w:delText>.</w:delText>
              </w:r>
            </w:del>
          </w:p>
        </w:tc>
      </w:tr>
      <w:tr w:rsidR="00997F82" w:rsidRPr="00507076" w:rsidDel="00592B08" w14:paraId="1F814E47" w14:textId="043316CA" w:rsidTr="00687273">
        <w:trPr>
          <w:del w:id="290" w:author="I K" w:date="2023-04-18T11:29:00Z"/>
        </w:trPr>
        <w:tc>
          <w:tcPr>
            <w:tcW w:w="9776" w:type="dxa"/>
            <w:shd w:val="clear" w:color="auto" w:fill="F2F2F2" w:themeFill="background1" w:themeFillShade="F2"/>
          </w:tcPr>
          <w:p w14:paraId="171BC5D6" w14:textId="595DF2A9" w:rsidR="00997F82" w:rsidRPr="006D71F3" w:rsidDel="00592B08" w:rsidRDefault="00997F82" w:rsidP="00997F82">
            <w:pPr>
              <w:pStyle w:val="Odsekzoznamu"/>
              <w:keepNext/>
              <w:numPr>
                <w:ilvl w:val="0"/>
                <w:numId w:val="6"/>
              </w:numPr>
              <w:spacing w:before="120" w:after="120" w:line="240" w:lineRule="auto"/>
              <w:ind w:left="504" w:right="85" w:hanging="357"/>
              <w:contextualSpacing w:val="0"/>
              <w:rPr>
                <w:del w:id="291" w:author="I K" w:date="2023-04-18T11:29:00Z"/>
                <w:rFonts w:ascii="Arial" w:hAnsi="Arial" w:cs="Arial"/>
                <w:b/>
                <w:sz w:val="20"/>
                <w:szCs w:val="20"/>
              </w:rPr>
            </w:pPr>
            <w:del w:id="292" w:author="I K" w:date="2023-04-18T11:29:00Z">
              <w:r w:rsidDel="00592B08">
                <w:rPr>
                  <w:rFonts w:ascii="Arial" w:hAnsi="Arial" w:cs="Arial"/>
                  <w:b/>
                  <w:sz w:val="20"/>
                  <w:szCs w:val="20"/>
                </w:rPr>
                <w:lastRenderedPageBreak/>
                <w:delText>S</w:delText>
              </w:r>
              <w:r w:rsidRPr="00D82944" w:rsidDel="00592B08">
                <w:rPr>
                  <w:rFonts w:ascii="Arial" w:hAnsi="Arial" w:cs="Arial"/>
                  <w:b/>
                  <w:sz w:val="20"/>
                  <w:szCs w:val="20"/>
                </w:rPr>
                <w:delText>úlad s požiadavkami v oblasti posudzovania vplyvov na životné prostredie</w:delText>
              </w:r>
            </w:del>
          </w:p>
        </w:tc>
      </w:tr>
      <w:tr w:rsidR="00997F82" w:rsidRPr="006A79F0" w:rsidDel="00592B08" w14:paraId="58A9EE26" w14:textId="1D53B6E8" w:rsidTr="00687273">
        <w:trPr>
          <w:del w:id="293" w:author="I K" w:date="2023-04-18T11:29:00Z"/>
        </w:trPr>
        <w:tc>
          <w:tcPr>
            <w:tcW w:w="9776" w:type="dxa"/>
            <w:shd w:val="clear" w:color="auto" w:fill="auto"/>
          </w:tcPr>
          <w:p w14:paraId="3EA4C1B9" w14:textId="37FDAE8E" w:rsidR="00997F82" w:rsidDel="00592B08" w:rsidRDefault="00997F82" w:rsidP="009A65F5">
            <w:pPr>
              <w:pStyle w:val="Odsekzoznamu"/>
              <w:widowControl w:val="0"/>
              <w:spacing w:before="120" w:after="120" w:line="240" w:lineRule="auto"/>
              <w:ind w:left="85" w:right="85"/>
              <w:contextualSpacing w:val="0"/>
              <w:jc w:val="both"/>
              <w:rPr>
                <w:del w:id="294" w:author="I K" w:date="2023-04-18T11:29:00Z"/>
                <w:rFonts w:ascii="Arial" w:hAnsi="Arial" w:cs="Arial"/>
                <w:b/>
                <w:bCs/>
                <w:sz w:val="20"/>
                <w:szCs w:val="20"/>
              </w:rPr>
            </w:pPr>
            <w:del w:id="295" w:author="I K" w:date="2023-04-18T11:29:00Z">
              <w:r w:rsidRPr="00971A5F" w:rsidDel="00592B08">
                <w:rPr>
                  <w:rFonts w:ascii="Arial" w:hAnsi="Arial" w:cs="Arial"/>
                  <w:b/>
                  <w:bCs/>
                  <w:sz w:val="20"/>
                  <w:szCs w:val="20"/>
                </w:rPr>
                <w:delText>Opis podmienky</w:delText>
              </w:r>
              <w:r w:rsidDel="00592B08">
                <w:rPr>
                  <w:rFonts w:ascii="Arial" w:hAnsi="Arial" w:cs="Arial"/>
                  <w:b/>
                  <w:bCs/>
                  <w:sz w:val="20"/>
                  <w:szCs w:val="20"/>
                </w:rPr>
                <w:delText xml:space="preserve">: </w:delText>
              </w:r>
            </w:del>
          </w:p>
          <w:p w14:paraId="51A8BE6E" w14:textId="5C5F3F52" w:rsidR="00997F82" w:rsidDel="00592B08" w:rsidRDefault="00997F82" w:rsidP="009A65F5">
            <w:pPr>
              <w:pStyle w:val="Odsekzoznamu"/>
              <w:widowControl w:val="0"/>
              <w:spacing w:before="120" w:after="120" w:line="240" w:lineRule="auto"/>
              <w:ind w:left="85" w:right="85"/>
              <w:contextualSpacing w:val="0"/>
              <w:jc w:val="both"/>
              <w:rPr>
                <w:del w:id="296" w:author="I K" w:date="2023-04-18T11:29:00Z"/>
                <w:rFonts w:ascii="Arial" w:hAnsi="Arial" w:cs="Arial"/>
                <w:bCs/>
                <w:sz w:val="20"/>
                <w:szCs w:val="20"/>
              </w:rPr>
            </w:pPr>
            <w:del w:id="297" w:author="I K" w:date="2023-04-18T11:29:00Z">
              <w:r w:rsidRPr="006C0FE7" w:rsidDel="00592B08">
                <w:rPr>
                  <w:rFonts w:ascii="Arial" w:hAnsi="Arial" w:cs="Arial"/>
                  <w:bCs/>
                  <w:sz w:val="20"/>
                  <w:szCs w:val="20"/>
                </w:rPr>
                <w:delText xml:space="preserve">Projekt, ktorý je predmetom </w:delText>
              </w:r>
              <w:r w:rsidDel="00592B08">
                <w:rPr>
                  <w:rFonts w:ascii="Arial" w:hAnsi="Arial" w:cs="Arial"/>
                  <w:bCs/>
                  <w:sz w:val="20"/>
                  <w:szCs w:val="20"/>
                </w:rPr>
                <w:delText>ŽoPr</w:delText>
              </w:r>
              <w:r w:rsidRPr="006C0FE7" w:rsidDel="00592B08">
                <w:rPr>
                  <w:rFonts w:ascii="Arial" w:hAnsi="Arial" w:cs="Arial"/>
                  <w:bCs/>
                  <w:sz w:val="20"/>
                  <w:szCs w:val="20"/>
                </w:rPr>
                <w:delText>, musí byť v súlade s požiadavkami v oblasti posudzovania vplyvov navrhovanej</w:delText>
              </w:r>
              <w:r w:rsidDel="00592B08">
                <w:rPr>
                  <w:rFonts w:ascii="Arial" w:hAnsi="Arial" w:cs="Arial"/>
                  <w:bCs/>
                  <w:sz w:val="20"/>
                  <w:szCs w:val="20"/>
                </w:rPr>
                <w:delText xml:space="preserve"> </w:delText>
              </w:r>
              <w:r w:rsidRPr="006C0FE7" w:rsidDel="00592B08">
                <w:rPr>
                  <w:rFonts w:ascii="Arial" w:hAnsi="Arial" w:cs="Arial"/>
                  <w:bCs/>
                  <w:sz w:val="20"/>
                  <w:szCs w:val="20"/>
                </w:rPr>
                <w:delText xml:space="preserve">činnosti na životné prostredie </w:delText>
              </w:r>
              <w:r w:rsidDel="00592B08">
                <w:rPr>
                  <w:rFonts w:ascii="Arial" w:hAnsi="Arial" w:cs="Arial"/>
                  <w:bCs/>
                  <w:sz w:val="20"/>
                  <w:szCs w:val="20"/>
                </w:rPr>
                <w:delText>podľa</w:delText>
              </w:r>
              <w:r w:rsidRPr="006C0FE7" w:rsidDel="00592B08">
                <w:rPr>
                  <w:rFonts w:ascii="Arial" w:hAnsi="Arial" w:cs="Arial"/>
                  <w:bCs/>
                  <w:sz w:val="20"/>
                  <w:szCs w:val="20"/>
                </w:rPr>
                <w:delText xml:space="preserve"> zákon</w:delText>
              </w:r>
              <w:r w:rsidDel="00592B08">
                <w:rPr>
                  <w:rFonts w:ascii="Arial" w:hAnsi="Arial" w:cs="Arial"/>
                  <w:bCs/>
                  <w:sz w:val="20"/>
                  <w:szCs w:val="20"/>
                </w:rPr>
                <w:delText>a</w:delText>
              </w:r>
              <w:r w:rsidRPr="006C0FE7" w:rsidDel="00592B08">
                <w:rPr>
                  <w:rFonts w:ascii="Arial" w:hAnsi="Arial" w:cs="Arial"/>
                  <w:bCs/>
                  <w:sz w:val="20"/>
                  <w:szCs w:val="20"/>
                </w:rPr>
                <w:delText xml:space="preserve"> </w:delText>
              </w:r>
              <w:r w:rsidRPr="00A80F34" w:rsidDel="00592B08">
                <w:rPr>
                  <w:rFonts w:ascii="Arial" w:hAnsi="Arial" w:cs="Arial"/>
                  <w:bCs/>
                  <w:sz w:val="20"/>
                  <w:szCs w:val="20"/>
                </w:rPr>
                <w:delText>č. 24/2006 Z. z. o posudzovaní vplyvov na životné prostredie a o zmene a doplnení niektorých zákonov v znení neskorších predpisov</w:delText>
              </w:r>
              <w:r w:rsidDel="00592B08">
                <w:rPr>
                  <w:rFonts w:ascii="Arial" w:hAnsi="Arial" w:cs="Arial"/>
                  <w:bCs/>
                  <w:sz w:val="20"/>
                  <w:szCs w:val="20"/>
                </w:rPr>
                <w:delText xml:space="preserve"> (ďalej len „zákon o posudzovaní vplyvov“)</w:delText>
              </w:r>
              <w:r w:rsidRPr="006C0FE7" w:rsidDel="00592B08">
                <w:rPr>
                  <w:rFonts w:ascii="Arial" w:hAnsi="Arial" w:cs="Arial"/>
                  <w:bCs/>
                  <w:sz w:val="20"/>
                  <w:szCs w:val="20"/>
                </w:rPr>
                <w:delText>.</w:delText>
              </w:r>
              <w:r w:rsidDel="00592B08">
                <w:rPr>
                  <w:rFonts w:ascii="Arial" w:hAnsi="Arial" w:cs="Arial"/>
                  <w:bCs/>
                  <w:sz w:val="20"/>
                  <w:szCs w:val="20"/>
                </w:rPr>
                <w:delText xml:space="preserve"> </w:delText>
              </w:r>
              <w:r w:rsidRPr="006C0FE7" w:rsidDel="00592B08">
                <w:rPr>
                  <w:rFonts w:ascii="Arial" w:hAnsi="Arial" w:cs="Arial"/>
                  <w:bCs/>
                  <w:sz w:val="20"/>
                  <w:szCs w:val="20"/>
                </w:rPr>
                <w:delText>V prípade, ak v rámci navrhovanej činnosti došlo k zmene, zmena navrhovane</w:delText>
              </w:r>
              <w:r w:rsidDel="00592B08">
                <w:rPr>
                  <w:rFonts w:ascii="Arial" w:hAnsi="Arial" w:cs="Arial"/>
                  <w:bCs/>
                  <w:sz w:val="20"/>
                  <w:szCs w:val="20"/>
                </w:rPr>
                <w:delText xml:space="preserve">j </w:delText>
              </w:r>
              <w:r w:rsidRPr="006C0FE7" w:rsidDel="00592B08">
                <w:rPr>
                  <w:rFonts w:ascii="Arial" w:hAnsi="Arial" w:cs="Arial"/>
                  <w:bCs/>
                  <w:sz w:val="20"/>
                  <w:szCs w:val="20"/>
                </w:rPr>
                <w:delText>činnosti musí byť rovnako v súlade s požiadavkami v oblasti posudzovania vplyvu</w:delText>
              </w:r>
              <w:r w:rsidDel="00592B08">
                <w:rPr>
                  <w:rFonts w:ascii="Arial" w:hAnsi="Arial" w:cs="Arial"/>
                  <w:bCs/>
                  <w:sz w:val="20"/>
                  <w:szCs w:val="20"/>
                </w:rPr>
                <w:delText xml:space="preserve"> </w:delText>
              </w:r>
              <w:r w:rsidRPr="006C0FE7" w:rsidDel="00592B08">
                <w:rPr>
                  <w:rFonts w:ascii="Arial" w:hAnsi="Arial" w:cs="Arial"/>
                  <w:bCs/>
                  <w:sz w:val="20"/>
                  <w:szCs w:val="20"/>
                </w:rPr>
                <w:delText>navrhovanej činnosti na životné prostredie v súlade so zákonom o</w:delText>
              </w:r>
              <w:r w:rsidDel="00592B08">
                <w:rPr>
                  <w:rFonts w:ascii="Arial" w:hAnsi="Arial" w:cs="Arial"/>
                  <w:bCs/>
                  <w:sz w:val="20"/>
                  <w:szCs w:val="20"/>
                </w:rPr>
                <w:delText> </w:delText>
              </w:r>
              <w:r w:rsidRPr="006C0FE7" w:rsidDel="00592B08">
                <w:rPr>
                  <w:rFonts w:ascii="Arial" w:hAnsi="Arial" w:cs="Arial"/>
                  <w:bCs/>
                  <w:sz w:val="20"/>
                  <w:szCs w:val="20"/>
                </w:rPr>
                <w:delText>posudzovaní</w:delText>
              </w:r>
              <w:r w:rsidDel="00592B08">
                <w:rPr>
                  <w:rFonts w:ascii="Arial" w:hAnsi="Arial" w:cs="Arial"/>
                  <w:bCs/>
                  <w:sz w:val="20"/>
                  <w:szCs w:val="20"/>
                </w:rPr>
                <w:delText xml:space="preserve"> </w:delText>
              </w:r>
              <w:r w:rsidRPr="006C0FE7" w:rsidDel="00592B08">
                <w:rPr>
                  <w:rFonts w:ascii="Arial" w:hAnsi="Arial" w:cs="Arial"/>
                  <w:bCs/>
                  <w:sz w:val="20"/>
                  <w:szCs w:val="20"/>
                </w:rPr>
                <w:delText>vplyvov.</w:delText>
              </w:r>
              <w:r w:rsidDel="00592B08">
                <w:rPr>
                  <w:rFonts w:ascii="Arial" w:hAnsi="Arial" w:cs="Arial"/>
                  <w:bCs/>
                  <w:sz w:val="20"/>
                  <w:szCs w:val="20"/>
                </w:rPr>
                <w:delText xml:space="preserve"> </w:delText>
              </w:r>
              <w:r w:rsidRPr="006C0FE7" w:rsidDel="00592B08">
                <w:rPr>
                  <w:rFonts w:ascii="Arial" w:hAnsi="Arial" w:cs="Arial"/>
                  <w:bCs/>
                  <w:sz w:val="20"/>
                  <w:szCs w:val="20"/>
                </w:rPr>
                <w:delText>Závery, uvedené v záverečnom stanovisku z</w:delText>
              </w:r>
              <w:r w:rsidDel="00592B08">
                <w:rPr>
                  <w:rFonts w:ascii="Arial" w:hAnsi="Arial" w:cs="Arial"/>
                  <w:bCs/>
                  <w:sz w:val="20"/>
                  <w:szCs w:val="20"/>
                </w:rPr>
                <w:delText> </w:delText>
              </w:r>
              <w:r w:rsidRPr="006C0FE7" w:rsidDel="00592B08">
                <w:rPr>
                  <w:rFonts w:ascii="Arial" w:hAnsi="Arial" w:cs="Arial"/>
                  <w:bCs/>
                  <w:sz w:val="20"/>
                  <w:szCs w:val="20"/>
                </w:rPr>
                <w:delText>posudzovania vplyvov na životné</w:delText>
              </w:r>
              <w:r w:rsidDel="00592B08">
                <w:rPr>
                  <w:rFonts w:ascii="Arial" w:hAnsi="Arial" w:cs="Arial"/>
                  <w:bCs/>
                  <w:sz w:val="20"/>
                  <w:szCs w:val="20"/>
                </w:rPr>
                <w:delText xml:space="preserve"> </w:delText>
              </w:r>
              <w:r w:rsidRPr="006C0FE7" w:rsidDel="00592B08">
                <w:rPr>
                  <w:rFonts w:ascii="Arial" w:hAnsi="Arial" w:cs="Arial"/>
                  <w:bCs/>
                  <w:sz w:val="20"/>
                  <w:szCs w:val="20"/>
                </w:rPr>
                <w:delText>prostredie (ak navrhovaná činnosť alebo jej zmena podlieha povinnému hodnoteniu</w:delText>
              </w:r>
              <w:r w:rsidDel="00592B08">
                <w:rPr>
                  <w:rFonts w:ascii="Arial" w:hAnsi="Arial" w:cs="Arial"/>
                  <w:bCs/>
                  <w:sz w:val="20"/>
                  <w:szCs w:val="20"/>
                </w:rPr>
                <w:delText xml:space="preserve"> </w:delText>
              </w:r>
              <w:r w:rsidRPr="006C0FE7" w:rsidDel="00592B08">
                <w:rPr>
                  <w:rFonts w:ascii="Arial" w:hAnsi="Arial" w:cs="Arial"/>
                  <w:bCs/>
                  <w:sz w:val="20"/>
                  <w:szCs w:val="20"/>
                </w:rPr>
                <w:delText>alebo z rozhodnutia zo zisťovacieho konania vyplynulo, že sa navrhovaná činnosť</w:delText>
              </w:r>
              <w:r w:rsidDel="00592B08">
                <w:rPr>
                  <w:rFonts w:ascii="Arial" w:hAnsi="Arial" w:cs="Arial"/>
                  <w:bCs/>
                  <w:sz w:val="20"/>
                  <w:szCs w:val="20"/>
                </w:rPr>
                <w:delText xml:space="preserve"> </w:delText>
              </w:r>
              <w:r w:rsidRPr="006C0FE7" w:rsidDel="00592B08">
                <w:rPr>
                  <w:rFonts w:ascii="Arial" w:hAnsi="Arial" w:cs="Arial"/>
                  <w:bCs/>
                  <w:sz w:val="20"/>
                  <w:szCs w:val="20"/>
                </w:rPr>
                <w:delText>alebo jej zmena bude ďalej posudzovať podľa zákona o</w:delText>
              </w:r>
              <w:r w:rsidDel="00592B08">
                <w:rPr>
                  <w:rFonts w:ascii="Arial" w:hAnsi="Arial" w:cs="Arial"/>
                  <w:bCs/>
                  <w:sz w:val="20"/>
                  <w:szCs w:val="20"/>
                </w:rPr>
                <w:delText> </w:delText>
              </w:r>
              <w:r w:rsidRPr="006C0FE7" w:rsidDel="00592B08">
                <w:rPr>
                  <w:rFonts w:ascii="Arial" w:hAnsi="Arial" w:cs="Arial"/>
                  <w:bCs/>
                  <w:sz w:val="20"/>
                  <w:szCs w:val="20"/>
                </w:rPr>
                <w:delText>posudzovaní vplyvov),</w:delText>
              </w:r>
              <w:r w:rsidDel="00592B08">
                <w:rPr>
                  <w:rFonts w:ascii="Arial" w:hAnsi="Arial" w:cs="Arial"/>
                  <w:bCs/>
                  <w:sz w:val="20"/>
                  <w:szCs w:val="20"/>
                </w:rPr>
                <w:delText xml:space="preserve"> </w:delText>
              </w:r>
              <w:r w:rsidRPr="006C0FE7" w:rsidDel="00592B08">
                <w:rPr>
                  <w:rFonts w:ascii="Arial" w:hAnsi="Arial" w:cs="Arial"/>
                  <w:bCs/>
                  <w:sz w:val="20"/>
                  <w:szCs w:val="20"/>
                </w:rPr>
                <w:delText>musia byť zohľadnené v povolení na realizáciu projektu, resp. v zmene takéhoto</w:delText>
              </w:r>
              <w:r w:rsidDel="00592B08">
                <w:rPr>
                  <w:rFonts w:ascii="Arial" w:hAnsi="Arial" w:cs="Arial"/>
                  <w:bCs/>
                  <w:sz w:val="20"/>
                  <w:szCs w:val="20"/>
                </w:rPr>
                <w:delText xml:space="preserve"> </w:delText>
              </w:r>
              <w:r w:rsidRPr="006C0FE7" w:rsidDel="00592B08">
                <w:rPr>
                  <w:rFonts w:ascii="Arial" w:hAnsi="Arial" w:cs="Arial"/>
                  <w:bCs/>
                  <w:sz w:val="20"/>
                  <w:szCs w:val="20"/>
                </w:rPr>
                <w:delText>povolenia (t. j. uvedené platí rovnako aj v prípade zmien v</w:delText>
              </w:r>
              <w:r w:rsidR="004461E5" w:rsidDel="00592B08">
                <w:rPr>
                  <w:rFonts w:ascii="Arial" w:hAnsi="Arial" w:cs="Arial"/>
                  <w:bCs/>
                  <w:sz w:val="20"/>
                  <w:szCs w:val="20"/>
                </w:rPr>
                <w:delText> </w:delText>
              </w:r>
              <w:r w:rsidRPr="006C0FE7" w:rsidDel="00592B08">
                <w:rPr>
                  <w:rFonts w:ascii="Arial" w:hAnsi="Arial" w:cs="Arial"/>
                  <w:bCs/>
                  <w:sz w:val="20"/>
                  <w:szCs w:val="20"/>
                </w:rPr>
                <w:delText>povolení na realizáciu</w:delText>
              </w:r>
              <w:r w:rsidDel="00592B08">
                <w:rPr>
                  <w:rFonts w:ascii="Arial" w:hAnsi="Arial" w:cs="Arial"/>
                  <w:bCs/>
                  <w:sz w:val="20"/>
                  <w:szCs w:val="20"/>
                </w:rPr>
                <w:delText xml:space="preserve"> </w:delText>
              </w:r>
              <w:r w:rsidRPr="006C0FE7" w:rsidDel="00592B08">
                <w:rPr>
                  <w:rFonts w:ascii="Arial" w:hAnsi="Arial" w:cs="Arial"/>
                  <w:bCs/>
                  <w:sz w:val="20"/>
                  <w:szCs w:val="20"/>
                </w:rPr>
                <w:delText>projektu). Príspevok nie je možné poskytnúť na realizáciu projektu s</w:delText>
              </w:r>
              <w:r w:rsidDel="00592B08">
                <w:rPr>
                  <w:rFonts w:ascii="Arial" w:hAnsi="Arial" w:cs="Arial"/>
                  <w:bCs/>
                  <w:sz w:val="20"/>
                  <w:szCs w:val="20"/>
                </w:rPr>
                <w:delText> </w:delText>
              </w:r>
              <w:r w:rsidRPr="006C0FE7" w:rsidDel="00592B08">
                <w:rPr>
                  <w:rFonts w:ascii="Arial" w:hAnsi="Arial" w:cs="Arial"/>
                  <w:bCs/>
                  <w:sz w:val="20"/>
                  <w:szCs w:val="20"/>
                </w:rPr>
                <w:delText>negatívnym</w:delText>
              </w:r>
              <w:r w:rsidDel="00592B08">
                <w:rPr>
                  <w:rFonts w:ascii="Arial" w:hAnsi="Arial" w:cs="Arial"/>
                  <w:bCs/>
                  <w:sz w:val="20"/>
                  <w:szCs w:val="20"/>
                </w:rPr>
                <w:delText xml:space="preserve"> </w:delText>
              </w:r>
              <w:r w:rsidRPr="006C0FE7" w:rsidDel="00592B08">
                <w:rPr>
                  <w:rFonts w:ascii="Arial" w:hAnsi="Arial" w:cs="Arial"/>
                  <w:bCs/>
                  <w:sz w:val="20"/>
                  <w:szCs w:val="20"/>
                </w:rPr>
                <w:delText>vplyvom na životné prostredie (znečisťovanie alebo poškodzovanie životného</w:delText>
              </w:r>
              <w:r w:rsidDel="00592B08">
                <w:rPr>
                  <w:rFonts w:ascii="Arial" w:hAnsi="Arial" w:cs="Arial"/>
                  <w:bCs/>
                  <w:sz w:val="20"/>
                  <w:szCs w:val="20"/>
                </w:rPr>
                <w:delText xml:space="preserve"> </w:delText>
              </w:r>
              <w:r w:rsidRPr="006C0FE7" w:rsidDel="00592B08">
                <w:rPr>
                  <w:rFonts w:ascii="Arial" w:hAnsi="Arial" w:cs="Arial"/>
                  <w:bCs/>
                  <w:sz w:val="20"/>
                  <w:szCs w:val="20"/>
                </w:rPr>
                <w:delText>prostredia), a to pokiaľ ide o</w:delText>
              </w:r>
              <w:r w:rsidR="004461E5" w:rsidDel="00592B08">
                <w:rPr>
                  <w:rFonts w:ascii="Arial" w:hAnsi="Arial" w:cs="Arial"/>
                  <w:bCs/>
                  <w:sz w:val="20"/>
                  <w:szCs w:val="20"/>
                </w:rPr>
                <w:delText> </w:delText>
              </w:r>
              <w:r w:rsidRPr="006C0FE7" w:rsidDel="00592B08">
                <w:rPr>
                  <w:rFonts w:ascii="Arial" w:hAnsi="Arial" w:cs="Arial"/>
                  <w:bCs/>
                  <w:sz w:val="20"/>
                  <w:szCs w:val="20"/>
                </w:rPr>
                <w:delText>akýkoľvek priamy alebo nepriamy vplyv na životné</w:delText>
              </w:r>
              <w:r w:rsidDel="00592B08">
                <w:rPr>
                  <w:rFonts w:ascii="Arial" w:hAnsi="Arial" w:cs="Arial"/>
                  <w:bCs/>
                  <w:sz w:val="20"/>
                  <w:szCs w:val="20"/>
                </w:rPr>
                <w:delText xml:space="preserve"> </w:delText>
              </w:r>
              <w:r w:rsidRPr="006C0FE7" w:rsidDel="00592B08">
                <w:rPr>
                  <w:rFonts w:ascii="Arial" w:hAnsi="Arial" w:cs="Arial"/>
                  <w:bCs/>
                  <w:sz w:val="20"/>
                  <w:szCs w:val="20"/>
                </w:rPr>
                <w:delText>prostredie vrátane vplyvu na zdravie, flóru, faunu, biodiverzitu, pôdu, klímu,</w:delText>
              </w:r>
              <w:r w:rsidDel="00592B08">
                <w:rPr>
                  <w:rFonts w:ascii="Arial" w:hAnsi="Arial" w:cs="Arial"/>
                  <w:bCs/>
                  <w:sz w:val="20"/>
                  <w:szCs w:val="20"/>
                </w:rPr>
                <w:delText xml:space="preserve"> </w:delText>
              </w:r>
              <w:r w:rsidRPr="006C0FE7" w:rsidDel="00592B08">
                <w:rPr>
                  <w:rFonts w:ascii="Arial" w:hAnsi="Arial" w:cs="Arial"/>
                  <w:bCs/>
                  <w:sz w:val="20"/>
                  <w:szCs w:val="20"/>
                </w:rPr>
                <w:delText>ovzdušie, vodu, krajinu, prírodné lokality, hmotný majetok, kultúrne dedičstvo</w:delText>
              </w:r>
              <w:r w:rsidDel="00592B08">
                <w:rPr>
                  <w:rFonts w:ascii="Arial" w:hAnsi="Arial" w:cs="Arial"/>
                  <w:bCs/>
                  <w:sz w:val="20"/>
                  <w:szCs w:val="20"/>
                </w:rPr>
                <w:delText xml:space="preserve"> </w:delText>
              </w:r>
              <w:r w:rsidRPr="006C0FE7" w:rsidDel="00592B08">
                <w:rPr>
                  <w:rFonts w:ascii="Arial" w:hAnsi="Arial" w:cs="Arial"/>
                  <w:bCs/>
                  <w:sz w:val="20"/>
                  <w:szCs w:val="20"/>
                </w:rPr>
                <w:delText>a</w:delText>
              </w:r>
              <w:r w:rsidR="004461E5" w:rsidDel="00592B08">
                <w:rPr>
                  <w:rFonts w:ascii="Arial" w:hAnsi="Arial" w:cs="Arial"/>
                  <w:bCs/>
                  <w:sz w:val="20"/>
                  <w:szCs w:val="20"/>
                </w:rPr>
                <w:delText> </w:delText>
              </w:r>
              <w:r w:rsidRPr="006C0FE7" w:rsidDel="00592B08">
                <w:rPr>
                  <w:rFonts w:ascii="Arial" w:hAnsi="Arial" w:cs="Arial"/>
                  <w:bCs/>
                  <w:sz w:val="20"/>
                  <w:szCs w:val="20"/>
                </w:rPr>
                <w:delText>vzájomné pôsobenie medzi týmito faktormi.</w:delText>
              </w:r>
            </w:del>
          </w:p>
          <w:p w14:paraId="519E7533" w14:textId="0A2B447D" w:rsidR="00997F82" w:rsidDel="00592B08" w:rsidRDefault="00997F82" w:rsidP="009A65F5">
            <w:pPr>
              <w:pStyle w:val="Odsekzoznamu"/>
              <w:widowControl w:val="0"/>
              <w:spacing w:before="240" w:after="120" w:line="240" w:lineRule="auto"/>
              <w:ind w:left="85" w:right="85"/>
              <w:contextualSpacing w:val="0"/>
              <w:jc w:val="both"/>
              <w:rPr>
                <w:del w:id="298" w:author="I K" w:date="2023-04-18T11:29:00Z"/>
                <w:rFonts w:ascii="Arial" w:hAnsi="Arial" w:cs="Arial"/>
                <w:b/>
                <w:bCs/>
                <w:sz w:val="20"/>
                <w:szCs w:val="20"/>
              </w:rPr>
            </w:pPr>
            <w:del w:id="299" w:author="I K" w:date="2023-04-18T11:29:00Z">
              <w:r w:rsidRPr="00971A5F" w:rsidDel="00592B08">
                <w:rPr>
                  <w:rFonts w:ascii="Arial" w:hAnsi="Arial" w:cs="Arial"/>
                  <w:b/>
                  <w:bCs/>
                  <w:sz w:val="20"/>
                  <w:szCs w:val="20"/>
                </w:rPr>
                <w:delText xml:space="preserve">Forma preukázania: </w:delText>
              </w:r>
            </w:del>
          </w:p>
          <w:p w14:paraId="47030D4E" w14:textId="2C9A2584" w:rsidR="00997F82" w:rsidDel="00592B08" w:rsidRDefault="00997F82" w:rsidP="009A65F5">
            <w:pPr>
              <w:pStyle w:val="Odsekzoznamu"/>
              <w:widowControl w:val="0"/>
              <w:spacing w:before="120" w:after="120" w:line="240" w:lineRule="auto"/>
              <w:ind w:left="85" w:right="85"/>
              <w:contextualSpacing w:val="0"/>
              <w:jc w:val="both"/>
              <w:rPr>
                <w:del w:id="300" w:author="I K" w:date="2023-04-18T11:29:00Z"/>
                <w:rFonts w:ascii="Arial" w:hAnsi="Arial" w:cs="Arial"/>
                <w:bCs/>
                <w:sz w:val="20"/>
                <w:szCs w:val="20"/>
              </w:rPr>
            </w:pPr>
            <w:del w:id="301" w:author="I K" w:date="2023-04-18T11:29:00Z">
              <w:r w:rsidRPr="0057058E" w:rsidDel="00592B08">
                <w:rPr>
                  <w:rFonts w:ascii="Arial" w:hAnsi="Arial" w:cs="Arial"/>
                  <w:bCs/>
                  <w:sz w:val="20"/>
                  <w:szCs w:val="20"/>
                </w:rPr>
                <w:delText>Osobitná príloh</w:delText>
              </w:r>
              <w:r w:rsidDel="00592B08">
                <w:rPr>
                  <w:rFonts w:ascii="Arial" w:hAnsi="Arial" w:cs="Arial"/>
                  <w:bCs/>
                  <w:sz w:val="20"/>
                  <w:szCs w:val="20"/>
                </w:rPr>
                <w:delText>a</w:delText>
              </w:r>
              <w:r w:rsidRPr="0057058E" w:rsidDel="00592B08">
                <w:rPr>
                  <w:rFonts w:ascii="Arial" w:hAnsi="Arial" w:cs="Arial"/>
                  <w:bCs/>
                  <w:sz w:val="20"/>
                  <w:szCs w:val="20"/>
                </w:rPr>
                <w:delText xml:space="preserve"> ŽoPr - Doklady preukazujúce </w:delText>
              </w:r>
              <w:r w:rsidRPr="001A20B9" w:rsidDel="00592B08">
                <w:rPr>
                  <w:rFonts w:ascii="Arial" w:hAnsi="Arial" w:cs="Arial"/>
                  <w:bCs/>
                  <w:sz w:val="20"/>
                  <w:szCs w:val="20"/>
                </w:rPr>
                <w:delText>plneni</w:delText>
              </w:r>
              <w:r w:rsidDel="00592B08">
                <w:rPr>
                  <w:rFonts w:ascii="Arial" w:hAnsi="Arial" w:cs="Arial"/>
                  <w:bCs/>
                  <w:sz w:val="20"/>
                  <w:szCs w:val="20"/>
                </w:rPr>
                <w:delText>e</w:delText>
              </w:r>
              <w:r w:rsidRPr="001A20B9" w:rsidDel="00592B08">
                <w:rPr>
                  <w:rFonts w:ascii="Arial" w:hAnsi="Arial" w:cs="Arial"/>
                  <w:bCs/>
                  <w:sz w:val="20"/>
                  <w:szCs w:val="20"/>
                </w:rPr>
                <w:delText xml:space="preserve"> požiadaviek v oblasti posudzovania</w:delText>
              </w:r>
              <w:r w:rsidDel="00592B08">
                <w:rPr>
                  <w:rFonts w:ascii="Arial" w:hAnsi="Arial" w:cs="Arial"/>
                  <w:bCs/>
                  <w:sz w:val="20"/>
                  <w:szCs w:val="20"/>
                </w:rPr>
                <w:delText xml:space="preserve"> </w:delText>
              </w:r>
              <w:r w:rsidRPr="001A20B9" w:rsidDel="00592B08">
                <w:rPr>
                  <w:rFonts w:ascii="Arial" w:hAnsi="Arial" w:cs="Arial"/>
                  <w:bCs/>
                  <w:sz w:val="20"/>
                  <w:szCs w:val="20"/>
                </w:rPr>
                <w:delText xml:space="preserve">vplyvov na </w:delText>
              </w:r>
              <w:r w:rsidDel="00592B08">
                <w:rPr>
                  <w:rFonts w:ascii="Arial" w:hAnsi="Arial" w:cs="Arial"/>
                  <w:bCs/>
                  <w:sz w:val="20"/>
                  <w:szCs w:val="20"/>
                </w:rPr>
                <w:delText>životné prostredie.</w:delText>
              </w:r>
            </w:del>
          </w:p>
          <w:p w14:paraId="5B2232C4" w14:textId="0ED3010C" w:rsidR="00997F82" w:rsidDel="00592B08" w:rsidRDefault="00997F82" w:rsidP="009A65F5">
            <w:pPr>
              <w:pStyle w:val="Odsekzoznamu"/>
              <w:keepNext/>
              <w:spacing w:before="240" w:after="120" w:line="240" w:lineRule="auto"/>
              <w:ind w:left="85" w:right="85"/>
              <w:contextualSpacing w:val="0"/>
              <w:jc w:val="both"/>
              <w:rPr>
                <w:del w:id="302" w:author="I K" w:date="2023-04-18T11:29:00Z"/>
                <w:rFonts w:ascii="Arial" w:hAnsi="Arial" w:cs="Arial"/>
                <w:b/>
                <w:bCs/>
                <w:sz w:val="20"/>
                <w:szCs w:val="20"/>
              </w:rPr>
            </w:pPr>
            <w:del w:id="303" w:author="I K" w:date="2023-04-18T11:29:00Z">
              <w:r w:rsidDel="00592B08">
                <w:rPr>
                  <w:rFonts w:ascii="Arial" w:hAnsi="Arial" w:cs="Arial"/>
                  <w:b/>
                  <w:bCs/>
                  <w:sz w:val="20"/>
                  <w:szCs w:val="20"/>
                </w:rPr>
                <w:delText>Spôsob overenia</w:delText>
              </w:r>
              <w:r w:rsidRPr="003346B4" w:rsidDel="00592B08">
                <w:rPr>
                  <w:rFonts w:ascii="Arial" w:hAnsi="Arial" w:cs="Arial"/>
                  <w:b/>
                  <w:bCs/>
                  <w:sz w:val="20"/>
                  <w:szCs w:val="20"/>
                </w:rPr>
                <w:delText>:</w:delText>
              </w:r>
            </w:del>
          </w:p>
          <w:p w14:paraId="4A026357" w14:textId="58284E61" w:rsidR="00997F82" w:rsidRPr="00971A5F" w:rsidDel="00592B08" w:rsidRDefault="00997F82" w:rsidP="009A65F5">
            <w:pPr>
              <w:pStyle w:val="Odsekzoznamu"/>
              <w:widowControl w:val="0"/>
              <w:spacing w:before="120" w:after="120" w:line="240" w:lineRule="auto"/>
              <w:ind w:left="85" w:right="85"/>
              <w:contextualSpacing w:val="0"/>
              <w:jc w:val="both"/>
              <w:rPr>
                <w:del w:id="304" w:author="I K" w:date="2023-04-18T11:29:00Z"/>
                <w:rFonts w:ascii="Arial" w:hAnsi="Arial" w:cs="Arial"/>
                <w:b/>
                <w:bCs/>
                <w:sz w:val="20"/>
                <w:szCs w:val="20"/>
              </w:rPr>
            </w:pPr>
            <w:del w:id="305" w:author="I K" w:date="2023-04-18T11:29:00Z">
              <w:r w:rsidRPr="003346B4" w:rsidDel="00592B08">
                <w:rPr>
                  <w:rFonts w:ascii="Arial" w:hAnsi="Arial" w:cs="Arial"/>
                  <w:bCs/>
                  <w:sz w:val="20"/>
                  <w:szCs w:val="20"/>
                </w:rPr>
                <w:delText xml:space="preserve">MAS overí splnenie podmienky </w:delText>
              </w:r>
              <w:r w:rsidRPr="00912CA6" w:rsidDel="00592B08">
                <w:rPr>
                  <w:rFonts w:ascii="Arial" w:hAnsi="Arial" w:cs="Arial"/>
                  <w:bCs/>
                  <w:sz w:val="20"/>
                  <w:szCs w:val="20"/>
                </w:rPr>
                <w:delText>na základe predložených dokladov</w:delText>
              </w:r>
              <w:r w:rsidDel="00592B08">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306"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306"/>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11B4BAF1" w:rsidR="00997F82" w:rsidDel="00592B08" w:rsidRDefault="00997F82" w:rsidP="009A65F5">
            <w:pPr>
              <w:spacing w:before="240" w:after="120" w:line="240" w:lineRule="auto"/>
              <w:ind w:left="85" w:right="85"/>
              <w:jc w:val="both"/>
              <w:rPr>
                <w:del w:id="307" w:author="I K" w:date="2023-04-18T11:29:00Z"/>
                <w:rFonts w:ascii="Arial" w:hAnsi="Arial" w:cs="Arial"/>
                <w:b/>
                <w:bCs/>
                <w:sz w:val="20"/>
                <w:szCs w:val="20"/>
              </w:rPr>
            </w:pPr>
            <w:del w:id="308" w:author="I K" w:date="2023-04-18T11:29:00Z">
              <w:r w:rsidRPr="002C3A60" w:rsidDel="00592B08">
                <w:rPr>
                  <w:rFonts w:ascii="Arial" w:hAnsi="Arial" w:cs="Arial"/>
                  <w:b/>
                  <w:bCs/>
                  <w:sz w:val="20"/>
                  <w:szCs w:val="20"/>
                </w:rPr>
                <w:delText>Forma predloženia prílohy</w:delText>
              </w:r>
            </w:del>
          </w:p>
          <w:p w14:paraId="70FC8FEF" w14:textId="56C5612B" w:rsidR="00997F82" w:rsidRPr="002C3A60" w:rsidDel="00592B08" w:rsidRDefault="00997F82" w:rsidP="00066F24">
            <w:pPr>
              <w:spacing w:before="120" w:after="0" w:line="240" w:lineRule="auto"/>
              <w:ind w:left="85" w:right="85"/>
              <w:jc w:val="both"/>
              <w:rPr>
                <w:del w:id="309" w:author="I K" w:date="2023-04-18T11:29:00Z"/>
                <w:rFonts w:ascii="Arial" w:hAnsi="Arial" w:cs="Arial"/>
                <w:bCs/>
                <w:sz w:val="20"/>
                <w:szCs w:val="20"/>
              </w:rPr>
            </w:pPr>
            <w:del w:id="310" w:author="I K" w:date="2023-04-18T11:29:00Z">
              <w:r w:rsidRPr="002C3A60" w:rsidDel="00592B08">
                <w:rPr>
                  <w:rFonts w:ascii="Arial" w:hAnsi="Arial" w:cs="Arial"/>
                  <w:bCs/>
                  <w:sz w:val="20"/>
                  <w:szCs w:val="20"/>
                </w:rPr>
                <w:delText>Listinná: Originál, alebo úradne overená kópia.</w:delText>
              </w:r>
            </w:del>
          </w:p>
          <w:p w14:paraId="242AC6CD" w14:textId="6D2D956C" w:rsidR="00997F82" w:rsidRPr="002C3A60" w:rsidRDefault="00997F82" w:rsidP="00066F24">
            <w:pPr>
              <w:spacing w:after="120" w:line="240" w:lineRule="auto"/>
              <w:ind w:left="85" w:right="85"/>
              <w:jc w:val="both"/>
              <w:rPr>
                <w:rFonts w:ascii="Arial" w:hAnsi="Arial" w:cs="Arial"/>
                <w:bCs/>
                <w:sz w:val="20"/>
                <w:szCs w:val="20"/>
              </w:rPr>
            </w:pPr>
            <w:del w:id="311" w:author="I K" w:date="2023-04-18T11:29:00Z">
              <w:r w:rsidRPr="002C3A60" w:rsidDel="00592B08">
                <w:rPr>
                  <w:rFonts w:ascii="Arial" w:hAnsi="Arial" w:cs="Arial"/>
                  <w:bCs/>
                  <w:sz w:val="20"/>
                  <w:szCs w:val="20"/>
                </w:rPr>
                <w:delText>Elektronická: Sken (vo formáte .pdf) na CD/DVD</w:delText>
              </w:r>
            </w:del>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74412DD" w:rsidR="00997F82" w:rsidRPr="002C3A60" w:rsidRDefault="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r w:rsidR="009E3DF3" w:rsidDel="009E3DF3">
              <w:rPr>
                <w:rFonts w:ascii="Arial" w:hAnsi="Arial" w:cs="Arial"/>
                <w:b/>
                <w:color w:val="44546A" w:themeColor="text2"/>
                <w:szCs w:val="19"/>
              </w:rPr>
              <w:t xml:space="preserve"> </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42A81CC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w:t>
            </w:r>
            <w:ins w:id="312" w:author="I K" w:date="2023-04-18T11:30:00Z">
              <w:r w:rsidR="00592B08" w:rsidRPr="00A97509">
                <w:rPr>
                  <w:rFonts w:ascii="Arial" w:hAnsi="Arial" w:cs="Arial"/>
                  <w:bCs/>
                  <w:sz w:val="20"/>
                  <w:szCs w:val="20"/>
                </w:rPr>
                <w:t xml:space="preserve"> obsahujúci úvodnú stranu (prvý hárok</w:t>
              </w:r>
              <w:r w:rsidR="00592B08">
                <w:rPr>
                  <w:rFonts w:ascii="Arial" w:hAnsi="Arial" w:cs="Arial"/>
                  <w:bCs/>
                  <w:sz w:val="20"/>
                  <w:szCs w:val="20"/>
                </w:rPr>
                <w:t>)</w:t>
              </w:r>
              <w:r w:rsidR="00592B08" w:rsidRPr="00A97509">
                <w:rPr>
                  <w:rFonts w:ascii="Arial" w:hAnsi="Arial" w:cs="Arial"/>
                  <w:bCs/>
                  <w:sz w:val="20"/>
                  <w:szCs w:val="20"/>
                </w:rPr>
                <w:t xml:space="preserve"> formulára testu „Určenie referenčného účtovného obdobia a samotný test (príslušný hárok podľa právnej formy a spôsobu vedenia účtovníctva žiadateľa)</w:t>
              </w:r>
              <w:r w:rsidR="00592B08">
                <w:rPr>
                  <w:rFonts w:ascii="Arial" w:hAnsi="Arial" w:cs="Arial"/>
                  <w:bCs/>
                  <w:sz w:val="20"/>
                  <w:szCs w:val="20"/>
                </w:rPr>
                <w:t xml:space="preserve"> </w:t>
              </w:r>
            </w:ins>
            <w:r>
              <w:rPr>
                <w:rFonts w:ascii="Arial" w:hAnsi="Arial" w:cs="Arial"/>
                <w:bCs/>
                <w:sz w:val="20"/>
                <w:szCs w:val="20"/>
              </w:rPr>
              <w:t xml:space="preserve">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6F49627E"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9E3DF3">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ins w:id="313" w:author="I K" w:date="2023-04-18T11:30:00Z">
              <w:r w:rsidR="00592B08">
                <w:rPr>
                  <w:rFonts w:ascii="Arial" w:hAnsi="Arial" w:cs="Arial"/>
                  <w:bCs/>
                  <w:sz w:val="20"/>
                  <w:szCs w:val="20"/>
                </w:rPr>
                <w:t xml:space="preserve"> Test podniku v ťažkostiach sa predkladá v elektronickej podobe vo formáte .xls</w:t>
              </w:r>
            </w:ins>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4"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61B76E1A" w:rsidR="00997F82" w:rsidDel="00592B08" w:rsidRDefault="00997F82" w:rsidP="004461E5">
            <w:pPr>
              <w:keepNext/>
              <w:spacing w:before="240" w:after="120" w:line="240" w:lineRule="auto"/>
              <w:ind w:left="85" w:right="85"/>
              <w:jc w:val="both"/>
              <w:rPr>
                <w:del w:id="314" w:author="I K" w:date="2023-04-18T11:30:00Z"/>
                <w:rFonts w:ascii="Arial" w:hAnsi="Arial" w:cs="Arial"/>
                <w:b/>
                <w:bCs/>
                <w:sz w:val="20"/>
                <w:szCs w:val="20"/>
              </w:rPr>
            </w:pPr>
            <w:del w:id="315" w:author="I K" w:date="2023-04-18T11:30:00Z">
              <w:r w:rsidRPr="002C3A60" w:rsidDel="00592B08">
                <w:rPr>
                  <w:rFonts w:ascii="Arial" w:hAnsi="Arial" w:cs="Arial"/>
                  <w:b/>
                  <w:bCs/>
                  <w:sz w:val="20"/>
                  <w:szCs w:val="20"/>
                </w:rPr>
                <w:delText>Forma predloženia prílohy</w:delText>
              </w:r>
            </w:del>
          </w:p>
          <w:p w14:paraId="744A7E26" w14:textId="249739A0" w:rsidR="00997F82" w:rsidRPr="001A21E5" w:rsidDel="00592B08" w:rsidRDefault="00997F82" w:rsidP="00066F24">
            <w:pPr>
              <w:spacing w:before="120" w:after="120" w:line="240" w:lineRule="auto"/>
              <w:ind w:left="85" w:right="85"/>
              <w:jc w:val="both"/>
              <w:rPr>
                <w:del w:id="316" w:author="I K" w:date="2023-04-18T11:30:00Z"/>
                <w:rFonts w:ascii="Arial" w:hAnsi="Arial" w:cs="Arial"/>
                <w:bCs/>
                <w:sz w:val="20"/>
                <w:szCs w:val="20"/>
              </w:rPr>
            </w:pPr>
            <w:del w:id="317" w:author="I K" w:date="2023-04-18T11:30:00Z">
              <w:r w:rsidRPr="001A21E5" w:rsidDel="00592B08">
                <w:rPr>
                  <w:rFonts w:ascii="Arial" w:hAnsi="Arial" w:cs="Arial"/>
                  <w:bCs/>
                  <w:sz w:val="20"/>
                  <w:szCs w:val="20"/>
                </w:rPr>
                <w:delText>Test podniku v ťažkostiach:</w:delText>
              </w:r>
            </w:del>
          </w:p>
          <w:p w14:paraId="68D66A11" w14:textId="502EFD08" w:rsidR="00997F82" w:rsidRPr="002C3A60" w:rsidDel="00592B08" w:rsidRDefault="00997F82" w:rsidP="00066F24">
            <w:pPr>
              <w:spacing w:before="120" w:after="0" w:line="240" w:lineRule="auto"/>
              <w:ind w:left="85" w:right="85"/>
              <w:jc w:val="both"/>
              <w:rPr>
                <w:del w:id="318" w:author="I K" w:date="2023-04-18T11:30:00Z"/>
                <w:rFonts w:ascii="Arial" w:hAnsi="Arial" w:cs="Arial"/>
                <w:bCs/>
                <w:sz w:val="20"/>
                <w:szCs w:val="20"/>
              </w:rPr>
            </w:pPr>
            <w:del w:id="319" w:author="I K" w:date="2023-04-18T11:30:00Z">
              <w:r w:rsidRPr="002C3A60" w:rsidDel="00592B08">
                <w:rPr>
                  <w:rFonts w:ascii="Arial" w:hAnsi="Arial" w:cs="Arial"/>
                  <w:bCs/>
                  <w:sz w:val="20"/>
                  <w:szCs w:val="20"/>
                </w:rPr>
                <w:delText>Listinná: Originál</w:delText>
              </w:r>
            </w:del>
          </w:p>
          <w:p w14:paraId="04B00E88" w14:textId="1437B665" w:rsidR="00997F82" w:rsidDel="00592B08" w:rsidRDefault="00997F82" w:rsidP="00066F24">
            <w:pPr>
              <w:spacing w:line="240" w:lineRule="auto"/>
              <w:ind w:left="85" w:right="85"/>
              <w:jc w:val="both"/>
              <w:rPr>
                <w:del w:id="320" w:author="I K" w:date="2023-04-18T11:30:00Z"/>
                <w:rFonts w:ascii="Arial" w:hAnsi="Arial" w:cs="Arial"/>
                <w:bCs/>
                <w:sz w:val="20"/>
                <w:szCs w:val="20"/>
              </w:rPr>
            </w:pPr>
            <w:del w:id="321" w:author="I K" w:date="2023-04-18T11:30: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Excel</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xls</w:delText>
              </w:r>
              <w:r w:rsidRPr="002C3A60" w:rsidDel="00592B08">
                <w:rPr>
                  <w:rFonts w:ascii="Arial" w:hAnsi="Arial" w:cs="Arial"/>
                  <w:bCs/>
                  <w:sz w:val="20"/>
                  <w:szCs w:val="20"/>
                </w:rPr>
                <w:delText>) na CD/DVD</w:delText>
              </w:r>
            </w:del>
          </w:p>
          <w:p w14:paraId="712A30A6" w14:textId="6226BABF" w:rsidR="00997F82" w:rsidDel="00592B08" w:rsidRDefault="00997F82" w:rsidP="00066F24">
            <w:pPr>
              <w:spacing w:before="120" w:after="120" w:line="240" w:lineRule="auto"/>
              <w:ind w:left="85" w:right="85"/>
              <w:jc w:val="both"/>
              <w:rPr>
                <w:del w:id="322" w:author="I K" w:date="2023-04-18T11:30:00Z"/>
                <w:rFonts w:ascii="Arial" w:hAnsi="Arial" w:cs="Arial"/>
                <w:bCs/>
                <w:sz w:val="20"/>
                <w:szCs w:val="20"/>
              </w:rPr>
            </w:pPr>
            <w:del w:id="323" w:author="I K" w:date="2023-04-18T11:30:00Z">
              <w:r w:rsidDel="00592B08">
                <w:rPr>
                  <w:rFonts w:ascii="Arial" w:hAnsi="Arial" w:cs="Arial"/>
                  <w:bCs/>
                  <w:sz w:val="20"/>
                  <w:szCs w:val="20"/>
                </w:rPr>
                <w:delText>Účtovná závierka (ak sa neuvádza odkaz na jej zverejnenie v rámci registra účtovných závierok):</w:delText>
              </w:r>
            </w:del>
          </w:p>
          <w:p w14:paraId="7A9947D0" w14:textId="121AFC1D" w:rsidR="00997F82" w:rsidRPr="002C3A60" w:rsidDel="00592B08" w:rsidRDefault="00997F82" w:rsidP="00066F24">
            <w:pPr>
              <w:spacing w:before="120" w:after="0" w:line="240" w:lineRule="auto"/>
              <w:ind w:left="85" w:right="85"/>
              <w:jc w:val="both"/>
              <w:rPr>
                <w:del w:id="324" w:author="I K" w:date="2023-04-18T11:30:00Z"/>
                <w:rFonts w:ascii="Arial" w:hAnsi="Arial" w:cs="Arial"/>
                <w:bCs/>
                <w:sz w:val="20"/>
                <w:szCs w:val="20"/>
              </w:rPr>
            </w:pPr>
            <w:del w:id="325" w:author="I K" w:date="2023-04-18T11:30:00Z">
              <w:r w:rsidRPr="002C3A60" w:rsidDel="00592B08">
                <w:rPr>
                  <w:rFonts w:ascii="Arial" w:hAnsi="Arial" w:cs="Arial"/>
                  <w:bCs/>
                  <w:sz w:val="20"/>
                  <w:szCs w:val="20"/>
                </w:rPr>
                <w:delText>Listinná: Originál</w:delText>
              </w:r>
            </w:del>
          </w:p>
          <w:p w14:paraId="06B927E6" w14:textId="1EBED612" w:rsidR="00997F82" w:rsidDel="00592B08" w:rsidRDefault="00997F82" w:rsidP="00066F24">
            <w:pPr>
              <w:spacing w:after="120" w:line="240" w:lineRule="auto"/>
              <w:ind w:left="85" w:right="85"/>
              <w:jc w:val="both"/>
              <w:rPr>
                <w:del w:id="326" w:author="I K" w:date="2023-04-18T11:30:00Z"/>
                <w:rFonts w:ascii="Arial" w:hAnsi="Arial" w:cs="Arial"/>
                <w:bCs/>
                <w:sz w:val="20"/>
                <w:szCs w:val="20"/>
              </w:rPr>
            </w:pPr>
            <w:del w:id="327" w:author="I K" w:date="2023-04-18T11:30: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Sken</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pdf</w:delText>
              </w:r>
              <w:r w:rsidRPr="002C3A60" w:rsidDel="00592B08">
                <w:rPr>
                  <w:rFonts w:ascii="Arial" w:hAnsi="Arial" w:cs="Arial"/>
                  <w:bCs/>
                  <w:sz w:val="20"/>
                  <w:szCs w:val="20"/>
                </w:rPr>
                <w:delText>) na CD/DVD</w:delText>
              </w:r>
            </w:del>
          </w:p>
          <w:p w14:paraId="6564EBF9" w14:textId="0F18857D" w:rsidR="00F34153" w:rsidRPr="002C3A60" w:rsidRDefault="00F34153">
            <w:pPr>
              <w:spacing w:after="120" w:line="240" w:lineRule="auto"/>
              <w:ind w:left="85" w:right="85"/>
              <w:jc w:val="both"/>
              <w:rPr>
                <w:rFonts w:ascii="Arial" w:hAnsi="Arial" w:cs="Arial"/>
                <w:bCs/>
                <w:sz w:val="20"/>
                <w:szCs w:val="20"/>
              </w:rPr>
              <w:pPrChange w:id="328" w:author="I K" w:date="2023-04-18T11:30:00Z">
                <w:pPr>
                  <w:spacing w:after="120" w:line="240" w:lineRule="auto"/>
                  <w:ind w:right="85"/>
                  <w:jc w:val="both"/>
                </w:pPr>
              </w:pPrChange>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05E83CA7" w:rsidR="00997F82" w:rsidRPr="0081541C" w:rsidRDefault="00997F82" w:rsidP="000A72F4">
            <w:pPr>
              <w:pStyle w:val="Odsekzoznamu"/>
              <w:widowControl w:val="0"/>
              <w:numPr>
                <w:ilvl w:val="0"/>
                <w:numId w:val="25"/>
              </w:numPr>
              <w:spacing w:before="60" w:after="60" w:line="240" w:lineRule="auto"/>
              <w:ind w:right="85"/>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D36A7F">
              <w:rPr>
                <w:rFonts w:ascii="Arial" w:hAnsi="Arial" w:cs="Arial"/>
                <w:bCs/>
                <w:sz w:val="20"/>
                <w:szCs w:val="20"/>
              </w:rPr>
              <w:t>IROP-CLLD-Q390-512-004</w:t>
            </w:r>
            <w:r>
              <w:rPr>
                <w:rFonts w:ascii="Arial" w:hAnsi="Arial" w:cs="Arial"/>
                <w:bCs/>
                <w:sz w:val="20"/>
                <w:szCs w:val="20"/>
              </w:rPr>
              <w:t>, alebo označenie príslušnej Aktivity z Konceptu stratégie CLLD MAS.</w:t>
            </w:r>
          </w:p>
          <w:p w14:paraId="573E9407"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 xml:space="preserve">Ostatní žiadatelia, v rámci tejto prílohy predkladajú dokument preukazujúci zabezpečené finančné prostriedky minimálne vo výške spolufinancovania projektu zo strany žiadateľa. Uvedeným dokumentom </w:t>
            </w:r>
            <w:r w:rsidRPr="0081541C">
              <w:rPr>
                <w:rFonts w:ascii="Arial" w:hAnsi="Arial" w:cs="Arial"/>
                <w:bCs/>
                <w:sz w:val="20"/>
                <w:szCs w:val="20"/>
              </w:rPr>
              <w:lastRenderedPageBreak/>
              <w:t>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4E7AC61B" w14:textId="77777777" w:rsidR="00083D2A" w:rsidRDefault="00083D2A" w:rsidP="00083D2A">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DA95025" w:rsidR="00997F82" w:rsidDel="00592B08" w:rsidRDefault="00997F82" w:rsidP="00CD453C">
            <w:pPr>
              <w:widowControl w:val="0"/>
              <w:spacing w:before="240" w:after="120" w:line="240" w:lineRule="auto"/>
              <w:ind w:left="85" w:right="85"/>
              <w:jc w:val="both"/>
              <w:rPr>
                <w:del w:id="329" w:author="I K" w:date="2023-04-18T11:30:00Z"/>
                <w:rFonts w:ascii="Arial" w:hAnsi="Arial" w:cs="Arial"/>
                <w:b/>
                <w:bCs/>
                <w:sz w:val="20"/>
                <w:szCs w:val="20"/>
              </w:rPr>
            </w:pPr>
            <w:del w:id="330" w:author="I K" w:date="2023-04-18T11:30:00Z">
              <w:r w:rsidRPr="002C3A60" w:rsidDel="00592B08">
                <w:rPr>
                  <w:rFonts w:ascii="Arial" w:hAnsi="Arial" w:cs="Arial"/>
                  <w:b/>
                  <w:bCs/>
                  <w:sz w:val="20"/>
                  <w:szCs w:val="20"/>
                </w:rPr>
                <w:delText>Forma predloženia prílohy</w:delText>
              </w:r>
            </w:del>
          </w:p>
          <w:p w14:paraId="2B18D25E" w14:textId="0CD70B6E" w:rsidR="00997F82" w:rsidRPr="002C3A60" w:rsidDel="00592B08" w:rsidRDefault="00997F82" w:rsidP="00CD453C">
            <w:pPr>
              <w:widowControl w:val="0"/>
              <w:spacing w:before="120" w:after="0" w:line="240" w:lineRule="auto"/>
              <w:ind w:left="85" w:right="85"/>
              <w:jc w:val="both"/>
              <w:rPr>
                <w:del w:id="331" w:author="I K" w:date="2023-04-18T11:30:00Z"/>
                <w:rFonts w:ascii="Arial" w:hAnsi="Arial" w:cs="Arial"/>
                <w:bCs/>
                <w:sz w:val="20"/>
                <w:szCs w:val="20"/>
              </w:rPr>
            </w:pPr>
            <w:del w:id="332" w:author="I K" w:date="2023-04-18T11:30:00Z">
              <w:r w:rsidRPr="002C3A60" w:rsidDel="00592B08">
                <w:rPr>
                  <w:rFonts w:ascii="Arial" w:hAnsi="Arial" w:cs="Arial"/>
                  <w:bCs/>
                  <w:sz w:val="20"/>
                  <w:szCs w:val="20"/>
                </w:rPr>
                <w:delText>Listinná: Originál, alebo úradne overená kópia.</w:delText>
              </w:r>
            </w:del>
          </w:p>
          <w:p w14:paraId="724B26E1" w14:textId="7D5C207D" w:rsidR="00997F82" w:rsidRPr="002C3A60" w:rsidRDefault="00997F82" w:rsidP="00CD453C">
            <w:pPr>
              <w:widowControl w:val="0"/>
              <w:spacing w:after="120" w:line="240" w:lineRule="auto"/>
              <w:ind w:left="85" w:right="85"/>
              <w:jc w:val="both"/>
              <w:rPr>
                <w:rFonts w:ascii="Arial" w:hAnsi="Arial" w:cs="Arial"/>
                <w:bCs/>
                <w:sz w:val="20"/>
                <w:szCs w:val="20"/>
              </w:rPr>
            </w:pPr>
            <w:del w:id="333" w:author="I K" w:date="2023-04-18T11:30: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Sken</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pdf</w:delText>
              </w:r>
              <w:r w:rsidRPr="002C3A60" w:rsidDel="00592B08">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22A8B882" w:rsidR="00997F82" w:rsidDel="00592B08" w:rsidRDefault="00997F82" w:rsidP="003C1560">
            <w:pPr>
              <w:spacing w:before="240" w:after="120" w:line="240" w:lineRule="auto"/>
              <w:ind w:left="85" w:right="85"/>
              <w:jc w:val="both"/>
              <w:rPr>
                <w:del w:id="334" w:author="I K" w:date="2023-04-18T11:30:00Z"/>
                <w:rFonts w:ascii="Arial" w:hAnsi="Arial" w:cs="Arial"/>
                <w:b/>
                <w:bCs/>
                <w:sz w:val="20"/>
                <w:szCs w:val="20"/>
              </w:rPr>
            </w:pPr>
            <w:del w:id="335" w:author="I K" w:date="2023-04-18T11:30:00Z">
              <w:r w:rsidRPr="002C3A60" w:rsidDel="00592B08">
                <w:rPr>
                  <w:rFonts w:ascii="Arial" w:hAnsi="Arial" w:cs="Arial"/>
                  <w:b/>
                  <w:bCs/>
                  <w:sz w:val="20"/>
                  <w:szCs w:val="20"/>
                </w:rPr>
                <w:delText>Forma predloženia prílohy</w:delText>
              </w:r>
              <w:r w:rsidDel="00592B08">
                <w:rPr>
                  <w:rFonts w:ascii="Arial" w:hAnsi="Arial" w:cs="Arial"/>
                  <w:b/>
                  <w:bCs/>
                  <w:sz w:val="20"/>
                  <w:szCs w:val="20"/>
                </w:rPr>
                <w:delText xml:space="preserve"> </w:delText>
              </w:r>
              <w:r w:rsidDel="00592B08">
                <w:rPr>
                  <w:rFonts w:ascii="Arial" w:hAnsi="Arial" w:cs="Arial"/>
                  <w:bCs/>
                  <w:sz w:val="20"/>
                  <w:szCs w:val="20"/>
                </w:rPr>
                <w:delText>(ak sa neuvádza odkaz na jej zverejnenie)</w:delText>
              </w:r>
            </w:del>
          </w:p>
          <w:p w14:paraId="3499F0B6" w14:textId="5DD3AF84" w:rsidR="00997F82" w:rsidRPr="002C3A60" w:rsidDel="00592B08" w:rsidRDefault="00997F82" w:rsidP="003C1560">
            <w:pPr>
              <w:spacing w:before="120" w:after="0" w:line="240" w:lineRule="auto"/>
              <w:ind w:left="85" w:right="85"/>
              <w:jc w:val="both"/>
              <w:rPr>
                <w:del w:id="336" w:author="I K" w:date="2023-04-18T11:30:00Z"/>
                <w:rFonts w:ascii="Arial" w:hAnsi="Arial" w:cs="Arial"/>
                <w:bCs/>
                <w:sz w:val="20"/>
                <w:szCs w:val="20"/>
              </w:rPr>
            </w:pPr>
            <w:del w:id="337" w:author="I K" w:date="2023-04-18T11:30:00Z">
              <w:r w:rsidRPr="002C3A60" w:rsidDel="00592B08">
                <w:rPr>
                  <w:rFonts w:ascii="Arial" w:hAnsi="Arial" w:cs="Arial"/>
                  <w:bCs/>
                  <w:sz w:val="20"/>
                  <w:szCs w:val="20"/>
                </w:rPr>
                <w:delText>Listinná: Originál, alebo úradne overená kópia.</w:delText>
              </w:r>
            </w:del>
          </w:p>
          <w:p w14:paraId="10B44CF6" w14:textId="5273A153" w:rsidR="00997F82" w:rsidRPr="002C3A60" w:rsidRDefault="00997F82" w:rsidP="003C1560">
            <w:pPr>
              <w:spacing w:after="120" w:line="240" w:lineRule="auto"/>
              <w:ind w:left="85" w:right="85"/>
              <w:jc w:val="both"/>
              <w:rPr>
                <w:rFonts w:ascii="Arial" w:hAnsi="Arial" w:cs="Arial"/>
                <w:bCs/>
                <w:sz w:val="20"/>
                <w:szCs w:val="20"/>
              </w:rPr>
            </w:pPr>
            <w:del w:id="338" w:author="I K" w:date="2023-04-18T11:30: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Sken</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pdf</w:delText>
              </w:r>
              <w:r w:rsidRPr="002C3A60" w:rsidDel="00592B08">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A7955E2" w:rsidR="00997F82" w:rsidRPr="002C3A60" w:rsidRDefault="00997F82" w:rsidP="00295DF4">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366CCE9C"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076C9069" w:rsidR="00997F82" w:rsidDel="00592B08" w:rsidRDefault="00997F82" w:rsidP="00DF0742">
            <w:pPr>
              <w:spacing w:before="240" w:after="120" w:line="240" w:lineRule="auto"/>
              <w:ind w:left="85" w:right="85"/>
              <w:jc w:val="both"/>
              <w:rPr>
                <w:del w:id="339" w:author="I K" w:date="2023-04-18T11:31:00Z"/>
                <w:rFonts w:ascii="Arial" w:hAnsi="Arial" w:cs="Arial"/>
                <w:b/>
                <w:bCs/>
                <w:sz w:val="20"/>
                <w:szCs w:val="20"/>
              </w:rPr>
            </w:pPr>
            <w:del w:id="340" w:author="I K" w:date="2023-04-18T11:31:00Z">
              <w:r w:rsidRPr="002C3A60" w:rsidDel="00592B08">
                <w:rPr>
                  <w:rFonts w:ascii="Arial" w:hAnsi="Arial" w:cs="Arial"/>
                  <w:b/>
                  <w:bCs/>
                  <w:sz w:val="20"/>
                  <w:szCs w:val="20"/>
                </w:rPr>
                <w:delText>Forma predloženia prílohy</w:delText>
              </w:r>
              <w:r w:rsidDel="00592B08">
                <w:rPr>
                  <w:rFonts w:ascii="Arial" w:hAnsi="Arial" w:cs="Arial"/>
                  <w:b/>
                  <w:bCs/>
                  <w:sz w:val="20"/>
                  <w:szCs w:val="20"/>
                </w:rPr>
                <w:delText xml:space="preserve"> </w:delText>
              </w:r>
            </w:del>
          </w:p>
          <w:p w14:paraId="5CBD3132" w14:textId="158BDEF0" w:rsidR="00997F82" w:rsidRPr="002C3A60" w:rsidDel="00592B08" w:rsidRDefault="00997F82" w:rsidP="00DF0742">
            <w:pPr>
              <w:spacing w:before="120" w:after="0" w:line="240" w:lineRule="auto"/>
              <w:ind w:left="85" w:right="85"/>
              <w:jc w:val="both"/>
              <w:rPr>
                <w:del w:id="341" w:author="I K" w:date="2023-04-18T11:31:00Z"/>
                <w:rFonts w:ascii="Arial" w:hAnsi="Arial" w:cs="Arial"/>
                <w:bCs/>
                <w:sz w:val="20"/>
                <w:szCs w:val="20"/>
              </w:rPr>
            </w:pPr>
            <w:del w:id="342" w:author="I K" w:date="2023-04-18T11:31:00Z">
              <w:r w:rsidRPr="002C3A60" w:rsidDel="00592B08">
                <w:rPr>
                  <w:rFonts w:ascii="Arial" w:hAnsi="Arial" w:cs="Arial"/>
                  <w:bCs/>
                  <w:sz w:val="20"/>
                  <w:szCs w:val="20"/>
                </w:rPr>
                <w:delText>Listinná: Originál, alebo úradne overená kópia.</w:delText>
              </w:r>
            </w:del>
          </w:p>
          <w:p w14:paraId="61152A19" w14:textId="122353E7" w:rsidR="00997F82" w:rsidRPr="002C3A60" w:rsidRDefault="00997F82" w:rsidP="00DF0742">
            <w:pPr>
              <w:spacing w:after="120" w:line="240" w:lineRule="auto"/>
              <w:ind w:left="85" w:right="85"/>
              <w:jc w:val="both"/>
              <w:rPr>
                <w:rFonts w:ascii="Arial" w:hAnsi="Arial" w:cs="Arial"/>
                <w:bCs/>
                <w:sz w:val="20"/>
                <w:szCs w:val="20"/>
              </w:rPr>
            </w:pPr>
            <w:del w:id="343" w:author="I K" w:date="2023-04-18T11:31: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Sken</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pdf</w:delText>
              </w:r>
              <w:r w:rsidRPr="002C3A60" w:rsidDel="00592B08">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lastRenderedPageBreak/>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6C1D8CF3"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19540B">
              <w:rPr>
                <w:rFonts w:ascii="Arial" w:hAnsi="Arial" w:cs="Arial"/>
                <w:bCs/>
                <w:sz w:val="20"/>
                <w:szCs w:val="20"/>
              </w:rPr>
              <w:t>8</w:t>
            </w:r>
            <w:r w:rsidRPr="00835223">
              <w:rPr>
                <w:rFonts w:ascii="Arial" w:hAnsi="Arial" w:cs="Arial"/>
                <w:bCs/>
                <w:sz w:val="20"/>
                <w:szCs w:val="20"/>
              </w:rPr>
              <w:t>(</w:t>
            </w:r>
            <w:ins w:id="344" w:author="I K" w:date="2023-04-18T11:31:00Z">
              <w:r w:rsidR="00592B08" w:rsidRPr="00096BCF">
                <w:rPr>
                  <w:rFonts w:ascii="Arial" w:hAnsi="Arial" w:cs="Arial"/>
                  <w:bCs/>
                  <w:sz w:val="20"/>
                  <w:szCs w:val="20"/>
                </w:rPr>
                <w:t>Podmienka, že žiadateľ nezačal práce na projekte predložením ŽoPr na MAS</w:t>
              </w:r>
              <w:r w:rsidR="00592B08" w:rsidRPr="00096BCF" w:rsidDel="00096BCF">
                <w:rPr>
                  <w:rFonts w:ascii="Arial" w:hAnsi="Arial" w:cs="Arial"/>
                  <w:bCs/>
                  <w:sz w:val="20"/>
                  <w:szCs w:val="20"/>
                </w:rPr>
                <w:t xml:space="preserve"> </w:t>
              </w:r>
            </w:ins>
            <w:del w:id="345" w:author="I K" w:date="2023-04-18T11:31:00Z">
              <w:r w:rsidDel="00592B08">
                <w:rPr>
                  <w:rFonts w:ascii="Arial" w:hAnsi="Arial" w:cs="Arial"/>
                  <w:bCs/>
                  <w:sz w:val="20"/>
                  <w:szCs w:val="20"/>
                </w:rPr>
                <w:delText xml:space="preserve">Podmienka, že </w:delText>
              </w:r>
              <w:r w:rsidRPr="00835223" w:rsidDel="00592B08">
                <w:rPr>
                  <w:rFonts w:ascii="Arial" w:hAnsi="Arial" w:cs="Arial"/>
                  <w:bCs/>
                  <w:sz w:val="20"/>
                  <w:szCs w:val="20"/>
                </w:rPr>
                <w:delText>žiadateľ ne</w:delText>
              </w:r>
              <w:r w:rsidDel="00592B08">
                <w:rPr>
                  <w:rFonts w:ascii="Arial" w:hAnsi="Arial" w:cs="Arial"/>
                  <w:bCs/>
                  <w:sz w:val="20"/>
                  <w:szCs w:val="20"/>
                </w:rPr>
                <w:delText xml:space="preserve">začal </w:delText>
              </w:r>
              <w:r w:rsidRPr="00835223" w:rsidDel="00592B08">
                <w:rPr>
                  <w:rFonts w:ascii="Arial" w:hAnsi="Arial" w:cs="Arial"/>
                  <w:bCs/>
                  <w:sz w:val="20"/>
                  <w:szCs w:val="20"/>
                </w:rPr>
                <w:delText>práce na projekte pred nadobudnutím účinnosti zmluvy o príspevku</w:delText>
              </w:r>
            </w:del>
            <w:r w:rsidRPr="00835223">
              <w:rPr>
                <w:rFonts w:ascii="Arial" w:hAnsi="Arial" w:cs="Arial"/>
                <w:bCs/>
                <w:sz w:val="20"/>
                <w:szCs w:val="20"/>
              </w:rPr>
              <w:t>),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w:t>
            </w:r>
            <w:del w:id="346" w:author="I K" w:date="2023-04-18T11:31:00Z">
              <w:r w:rsidRPr="00835223" w:rsidDel="00592B08">
                <w:rPr>
                  <w:rFonts w:ascii="Arial" w:hAnsi="Arial" w:cs="Arial"/>
                  <w:bCs/>
                  <w:sz w:val="20"/>
                  <w:szCs w:val="20"/>
                </w:rPr>
                <w:delText xml:space="preserve"> </w:delText>
              </w:r>
            </w:del>
            <w:ins w:id="347" w:author="I K" w:date="2023-04-18T11:31:00Z">
              <w:r w:rsidR="00592B08">
                <w:rPr>
                  <w:rFonts w:ascii="Arial" w:hAnsi="Arial" w:cs="Arial"/>
                  <w:bCs/>
                  <w:sz w:val="20"/>
                  <w:szCs w:val="20"/>
                </w:rPr>
                <w:t>predložení ŽoPr na MAS</w:t>
              </w:r>
              <w:r w:rsidR="00592B08" w:rsidRPr="00835223" w:rsidDel="00592B08">
                <w:rPr>
                  <w:rFonts w:ascii="Arial" w:hAnsi="Arial" w:cs="Arial"/>
                  <w:bCs/>
                  <w:sz w:val="20"/>
                  <w:szCs w:val="20"/>
                </w:rPr>
                <w:t xml:space="preserve"> </w:t>
              </w:r>
            </w:ins>
            <w:del w:id="348" w:author="I K" w:date="2023-04-18T11:31:00Z">
              <w:r w:rsidRPr="00835223" w:rsidDel="00592B08">
                <w:rPr>
                  <w:rFonts w:ascii="Arial" w:hAnsi="Arial" w:cs="Arial"/>
                  <w:bCs/>
                  <w:sz w:val="20"/>
                  <w:szCs w:val="20"/>
                </w:rPr>
                <w:delText>nadobudnutí účinnosti zmluvy o príspevku</w:delText>
              </w:r>
            </w:del>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5F0F73D3"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65F2AC87" w14:textId="77777777" w:rsidR="00592B08" w:rsidRDefault="00592B08" w:rsidP="00592B08">
            <w:pPr>
              <w:widowControl w:val="0"/>
              <w:spacing w:before="60" w:after="60" w:line="240" w:lineRule="auto"/>
              <w:ind w:left="454" w:right="85"/>
              <w:jc w:val="both"/>
              <w:rPr>
                <w:ins w:id="349" w:author="I K" w:date="2023-04-18T11:31:00Z"/>
                <w:rFonts w:ascii="Arial" w:hAnsi="Arial" w:cs="Arial"/>
                <w:bCs/>
                <w:sz w:val="20"/>
                <w:szCs w:val="20"/>
              </w:rPr>
            </w:pPr>
            <w:ins w:id="350" w:author="I K" w:date="2023-04-18T11:31:00Z">
              <w:r w:rsidRPr="00B24E47">
                <w:rPr>
                  <w:rFonts w:ascii="Arial" w:hAnsi="Arial" w:cs="Arial"/>
                  <w:bCs/>
                  <w:sz w:val="20"/>
                  <w:szCs w:val="20"/>
                </w:rPr>
                <w:t>Prieskum trhu vykoná žiadateľ v súlade s inštrukciami uvedenými v</w:t>
              </w:r>
              <w:r>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Pr>
                  <w:rFonts w:ascii="Arial" w:hAnsi="Arial" w:cs="Arial"/>
                  <w:bCs/>
                  <w:sz w:val="20"/>
                  <w:szCs w:val="20"/>
                </w:rPr>
                <w:t xml:space="preserve"> </w:t>
              </w:r>
              <w:r>
                <w:fldChar w:fldCharType="begin"/>
              </w:r>
              <w:r>
                <w:instrText xml:space="preserve"> HYPERLINK "https://www.mirri.gov.sk/mpsr/irop-programove-obdobie-2014-2020/clld/programove-dokumenty/prirucka-k-procesu-verejneho-obstaravania/index.html" </w:instrText>
              </w:r>
              <w:r>
                <w:fldChar w:fldCharType="separate"/>
              </w:r>
              <w:r w:rsidRPr="00A37301">
                <w:rPr>
                  <w:rStyle w:val="Hypertextovprepojenie"/>
                  <w:rFonts w:cs="Arial"/>
                  <w:sz w:val="20"/>
                </w:rPr>
                <w:t>https://www.mirri.gov.sk/mpsr/irop-programove-obdobie-2014-2020/clld/programove-dokumenty/prirucka-k-procesu-verejneho-obstaravania/index.html</w:t>
              </w:r>
              <w:r>
                <w:rPr>
                  <w:rStyle w:val="Hypertextovprepojenie"/>
                  <w:rFonts w:cs="Arial"/>
                  <w:sz w:val="20"/>
                </w:rPr>
                <w:fldChar w:fldCharType="end"/>
              </w:r>
              <w:r w:rsidRPr="00B24E47">
                <w:rPr>
                  <w:rFonts w:ascii="Arial" w:hAnsi="Arial" w:cs="Arial"/>
                  <w:bCs/>
                  <w:sz w:val="20"/>
                  <w:szCs w:val="20"/>
                </w:rPr>
                <w:t>.</w:t>
              </w:r>
            </w:ins>
          </w:p>
          <w:p w14:paraId="3B075A6C" w14:textId="6E8878AE" w:rsidR="00DF0742" w:rsidDel="00592B08" w:rsidRDefault="00997F82" w:rsidP="00CD453C">
            <w:pPr>
              <w:widowControl w:val="0"/>
              <w:spacing w:before="60" w:after="60" w:line="240" w:lineRule="auto"/>
              <w:ind w:left="454" w:right="85"/>
              <w:jc w:val="both"/>
              <w:rPr>
                <w:del w:id="351" w:author="I K" w:date="2023-04-18T11:31:00Z"/>
                <w:rFonts w:ascii="Arial" w:hAnsi="Arial" w:cs="Arial"/>
                <w:bCs/>
                <w:sz w:val="20"/>
                <w:szCs w:val="20"/>
              </w:rPr>
            </w:pPr>
            <w:del w:id="352" w:author="I K" w:date="2023-04-18T11:31:00Z">
              <w:r w:rsidRPr="00B24E47" w:rsidDel="00592B08">
                <w:rPr>
                  <w:rFonts w:ascii="Arial" w:hAnsi="Arial" w:cs="Arial"/>
                  <w:bCs/>
                  <w:sz w:val="20"/>
                  <w:szCs w:val="20"/>
                </w:rPr>
                <w:delText>Prieskum trhu vykoná žiadateľ v súlade s inštrukciami uvedenými v kapitole 2.2.2 Príručky RO pre IROP k procesu verejného obstarávania, ktorá je dostupná na</w:delText>
              </w:r>
              <w:r w:rsidR="00DF0742" w:rsidDel="00592B08">
                <w:rPr>
                  <w:rFonts w:ascii="Arial" w:hAnsi="Arial" w:cs="Arial"/>
                  <w:bCs/>
                  <w:sz w:val="20"/>
                  <w:szCs w:val="20"/>
                </w:rPr>
                <w:delText xml:space="preserve"> </w:delText>
              </w:r>
              <w:r w:rsidDel="00592B08">
                <w:fldChar w:fldCharType="begin"/>
              </w:r>
              <w:r w:rsidDel="00592B08">
                <w:delInstrText xml:space="preserve"> HYPERLINK "http://www.mpsr.sk/index.php?navID=1121&amp;navID2=1121&amp;sID=67&amp;id=10956" </w:delInstrText>
              </w:r>
              <w:r w:rsidDel="00592B08">
                <w:fldChar w:fldCharType="separate"/>
              </w:r>
              <w:r w:rsidR="00DF0742" w:rsidRPr="00DF0742" w:rsidDel="00592B08">
                <w:rPr>
                  <w:rStyle w:val="Hypertextovprepojenie"/>
                  <w:rFonts w:cs="Arial"/>
                  <w:bCs/>
                  <w:sz w:val="20"/>
                  <w:szCs w:val="20"/>
                </w:rPr>
                <w:delText>http://www.mpsr.sk/index.php?navID=1121&amp;navID2=1121&amp;sID=67&amp;id=10956</w:delText>
              </w:r>
              <w:r w:rsidDel="00592B08">
                <w:rPr>
                  <w:rStyle w:val="Hypertextovprepojenie"/>
                  <w:rFonts w:cs="Arial"/>
                  <w:bCs/>
                  <w:sz w:val="20"/>
                  <w:szCs w:val="20"/>
                </w:rPr>
                <w:fldChar w:fldCharType="end"/>
              </w:r>
              <w:r w:rsidRPr="00B24E47" w:rsidDel="00592B08">
                <w:rPr>
                  <w:rFonts w:ascii="Arial" w:hAnsi="Arial" w:cs="Arial"/>
                  <w:bCs/>
                  <w:sz w:val="20"/>
                  <w:szCs w:val="20"/>
                </w:rPr>
                <w:delText>.</w:delText>
              </w:r>
            </w:del>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EDB46F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6D94E847" w:rsidR="00997F82" w:rsidRDefault="00997F82" w:rsidP="00CD453C">
            <w:pPr>
              <w:widowControl w:val="0"/>
              <w:spacing w:before="120" w:after="120" w:line="240" w:lineRule="auto"/>
              <w:ind w:left="85" w:right="85"/>
              <w:jc w:val="both"/>
              <w:rPr>
                <w:ins w:id="353" w:author="I K" w:date="2023-04-18T11:32:00Z"/>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1B1ECBF9" w14:textId="77777777" w:rsidR="00592B08" w:rsidRPr="00B24E47" w:rsidRDefault="00592B08" w:rsidP="00592B08">
            <w:pPr>
              <w:widowControl w:val="0"/>
              <w:spacing w:before="120" w:after="120" w:line="240" w:lineRule="auto"/>
              <w:ind w:left="85" w:right="85"/>
              <w:jc w:val="both"/>
              <w:rPr>
                <w:ins w:id="354" w:author="I K" w:date="2023-04-18T11:32:00Z"/>
                <w:rFonts w:ascii="Arial" w:hAnsi="Arial" w:cs="Arial"/>
                <w:bCs/>
                <w:sz w:val="20"/>
                <w:szCs w:val="20"/>
              </w:rPr>
            </w:pPr>
            <w:ins w:id="355" w:author="I K" w:date="2023-04-18T11:32:00Z">
              <w:r>
                <w:rPr>
                  <w:rFonts w:ascii="Arial" w:hAnsi="Arial" w:cs="Arial"/>
                  <w:bCs/>
                  <w:sz w:val="20"/>
                  <w:szCs w:val="20"/>
                </w:rPr>
                <w:lastRenderedPageBreak/>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r>
                <w:fldChar w:fldCharType="begin"/>
              </w:r>
              <w:r>
                <w:instrText xml:space="preserve"> HYPERLINK "https://www.mirri.gov.sk/mpsr/irop-programove-obdobie-2014-2020/clld/programove-dokumenty/prirucka-k-procesu-verejneho-obstaravania/index.html" </w:instrText>
              </w:r>
              <w:r>
                <w:fldChar w:fldCharType="separate"/>
              </w:r>
              <w:r w:rsidRPr="00FA7A1A">
                <w:rPr>
                  <w:rStyle w:val="Hypertextovprepojenie"/>
                  <w:rFonts w:cs="Arial"/>
                  <w:sz w:val="20"/>
                  <w:szCs w:val="20"/>
                </w:rPr>
                <w:t>https://www.mirri.gov.sk/mpsr/irop-programove-obdobie-2014-2020/clld/programove-dokumenty/prirucka-k-procesu-verejneho-obstaravania/index.html</w:t>
              </w:r>
              <w:r>
                <w:rPr>
                  <w:rStyle w:val="Hypertextovprepojenie"/>
                  <w:rFonts w:cs="Arial"/>
                  <w:sz w:val="20"/>
                  <w:szCs w:val="20"/>
                </w:rPr>
                <w:fldChar w:fldCharType="end"/>
              </w:r>
              <w:r>
                <w:t>.</w:t>
              </w:r>
            </w:ins>
          </w:p>
          <w:p w14:paraId="0783D837" w14:textId="77777777" w:rsidR="00592B08" w:rsidRPr="00B24E47" w:rsidRDefault="00592B08" w:rsidP="00592B08">
            <w:pPr>
              <w:widowControl w:val="0"/>
              <w:spacing w:before="120" w:after="120" w:line="240" w:lineRule="auto"/>
              <w:ind w:left="85" w:right="85"/>
              <w:jc w:val="both"/>
              <w:rPr>
                <w:ins w:id="356" w:author="I K" w:date="2023-04-18T11:32:00Z"/>
                <w:rFonts w:ascii="Arial" w:hAnsi="Arial" w:cs="Arial"/>
                <w:bCs/>
                <w:sz w:val="20"/>
                <w:szCs w:val="20"/>
              </w:rPr>
            </w:pPr>
            <w:ins w:id="357" w:author="I K" w:date="2023-04-18T11:32:00Z">
              <w:r w:rsidRPr="00B24E47">
                <w:rPr>
                  <w:rFonts w:ascii="Arial" w:hAnsi="Arial" w:cs="Arial"/>
                  <w:bCs/>
                  <w:sz w:val="20"/>
                  <w:szCs w:val="20"/>
                </w:rPr>
                <w:t>Rozpočet projektu</w:t>
              </w:r>
              <w:r>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ins>
          </w:p>
          <w:p w14:paraId="049FE1F5" w14:textId="77777777" w:rsidR="00592B08" w:rsidRDefault="00592B08" w:rsidP="00CD453C">
            <w:pPr>
              <w:widowControl w:val="0"/>
              <w:spacing w:before="120" w:after="120" w:line="240" w:lineRule="auto"/>
              <w:ind w:left="85" w:right="85"/>
              <w:jc w:val="both"/>
              <w:rPr>
                <w:rFonts w:ascii="Arial" w:hAnsi="Arial" w:cs="Arial"/>
                <w:bCs/>
                <w:sz w:val="20"/>
                <w:szCs w:val="20"/>
              </w:rPr>
            </w:pPr>
          </w:p>
          <w:p w14:paraId="6BFAF3A9" w14:textId="631E82A5" w:rsidR="00997F82" w:rsidRPr="00B24E47" w:rsidDel="00592B08" w:rsidRDefault="00997F82" w:rsidP="00CD453C">
            <w:pPr>
              <w:widowControl w:val="0"/>
              <w:spacing w:before="120" w:after="120" w:line="240" w:lineRule="auto"/>
              <w:ind w:left="85" w:right="85"/>
              <w:jc w:val="both"/>
              <w:rPr>
                <w:del w:id="358" w:author="I K" w:date="2023-04-18T11:32:00Z"/>
                <w:rFonts w:ascii="Arial" w:hAnsi="Arial" w:cs="Arial"/>
                <w:bCs/>
                <w:sz w:val="20"/>
                <w:szCs w:val="20"/>
              </w:rPr>
            </w:pPr>
            <w:del w:id="359" w:author="I K" w:date="2023-04-18T11:32:00Z">
              <w:r w:rsidDel="00592B08">
                <w:rPr>
                  <w:rFonts w:ascii="Arial" w:hAnsi="Arial" w:cs="Arial"/>
                  <w:bCs/>
                  <w:sz w:val="20"/>
                  <w:szCs w:val="20"/>
                </w:rPr>
                <w:delText xml:space="preserve">Formulár záznamu z prieskumu trhu vrátane požiadaviek na vykonanie prieskumu trhu je uvedený súčasťou </w:delText>
              </w:r>
              <w:r w:rsidRPr="00B24E47" w:rsidDel="00592B08">
                <w:rPr>
                  <w:rFonts w:ascii="Arial" w:hAnsi="Arial" w:cs="Arial"/>
                  <w:bCs/>
                  <w:sz w:val="20"/>
                  <w:szCs w:val="20"/>
                </w:rPr>
                <w:delText xml:space="preserve">Príručky RO pre IROP k procesu verejného obstarávania, ktorá je dostupná na </w:delText>
              </w:r>
              <w:r w:rsidDel="00592B08">
                <w:fldChar w:fldCharType="begin"/>
              </w:r>
              <w:r w:rsidDel="00592B08">
                <w:delInstrText xml:space="preserve"> HYPERLINK "http://www.mpsr.sk/index.php?navID=1121&amp;navID2=1121&amp;sID=67&amp;id=10956" </w:delInstrText>
              </w:r>
              <w:r w:rsidDel="00592B08">
                <w:fldChar w:fldCharType="separate"/>
              </w:r>
              <w:r w:rsidRPr="00DF0742" w:rsidDel="00592B08">
                <w:rPr>
                  <w:rStyle w:val="Hypertextovprepojenie"/>
                  <w:rFonts w:cs="Arial"/>
                  <w:bCs/>
                  <w:sz w:val="20"/>
                  <w:szCs w:val="20"/>
                </w:rPr>
                <w:delText>http://www.mpsr.sk/index.php?navID=1121&amp;navID2=1121&amp;sID=67&amp;id=10956</w:delText>
              </w:r>
              <w:r w:rsidDel="00592B08">
                <w:rPr>
                  <w:rStyle w:val="Hypertextovprepojenie"/>
                  <w:rFonts w:cs="Arial"/>
                  <w:bCs/>
                  <w:sz w:val="20"/>
                  <w:szCs w:val="20"/>
                </w:rPr>
                <w:fldChar w:fldCharType="end"/>
              </w:r>
              <w:r w:rsidRPr="00B24E47" w:rsidDel="00592B08">
                <w:rPr>
                  <w:rFonts w:ascii="Arial" w:hAnsi="Arial" w:cs="Arial"/>
                  <w:bCs/>
                  <w:sz w:val="20"/>
                  <w:szCs w:val="20"/>
                </w:rPr>
                <w:delText xml:space="preserve">. </w:delText>
              </w:r>
            </w:del>
          </w:p>
          <w:p w14:paraId="7FEC12B1" w14:textId="6520A5D7" w:rsidR="00997F82" w:rsidDel="00592B08" w:rsidRDefault="00997F82" w:rsidP="00CD453C">
            <w:pPr>
              <w:widowControl w:val="0"/>
              <w:spacing w:before="240" w:after="120" w:line="240" w:lineRule="auto"/>
              <w:ind w:left="85" w:right="85"/>
              <w:jc w:val="both"/>
              <w:rPr>
                <w:del w:id="360" w:author="I K" w:date="2023-04-18T11:32:00Z"/>
                <w:rFonts w:ascii="Arial" w:hAnsi="Arial" w:cs="Arial"/>
                <w:b/>
                <w:bCs/>
                <w:sz w:val="20"/>
                <w:szCs w:val="20"/>
              </w:rPr>
            </w:pPr>
            <w:del w:id="361" w:author="I K" w:date="2023-04-18T11:32:00Z">
              <w:r w:rsidRPr="002C3A60" w:rsidDel="00592B08">
                <w:rPr>
                  <w:rFonts w:ascii="Arial" w:hAnsi="Arial" w:cs="Arial"/>
                  <w:b/>
                  <w:bCs/>
                  <w:sz w:val="20"/>
                  <w:szCs w:val="20"/>
                </w:rPr>
                <w:delText>Forma predloženia prílohy</w:delText>
              </w:r>
            </w:del>
          </w:p>
          <w:p w14:paraId="7D5A5E29" w14:textId="4962EEBD" w:rsidR="00997F82" w:rsidRPr="00B24E47" w:rsidDel="00592B08" w:rsidRDefault="00997F82" w:rsidP="00CD453C">
            <w:pPr>
              <w:widowControl w:val="0"/>
              <w:spacing w:before="120" w:after="120" w:line="240" w:lineRule="auto"/>
              <w:ind w:left="85" w:right="85"/>
              <w:jc w:val="both"/>
              <w:rPr>
                <w:del w:id="362" w:author="I K" w:date="2023-04-18T11:32:00Z"/>
                <w:rFonts w:ascii="Arial" w:hAnsi="Arial" w:cs="Arial"/>
                <w:bCs/>
                <w:sz w:val="20"/>
                <w:szCs w:val="20"/>
              </w:rPr>
            </w:pPr>
            <w:del w:id="363" w:author="I K" w:date="2023-04-18T11:32:00Z">
              <w:r w:rsidRPr="00B24E47" w:rsidDel="00592B08">
                <w:rPr>
                  <w:rFonts w:ascii="Arial" w:hAnsi="Arial" w:cs="Arial"/>
                  <w:bCs/>
                  <w:sz w:val="20"/>
                  <w:szCs w:val="20"/>
                </w:rPr>
                <w:delText>Rozpočet projektu:</w:delText>
              </w:r>
            </w:del>
          </w:p>
          <w:p w14:paraId="0EDB579D" w14:textId="4E4AEDD4" w:rsidR="00997F82" w:rsidRPr="002C3A60" w:rsidDel="00592B08" w:rsidRDefault="00997F82" w:rsidP="00CD453C">
            <w:pPr>
              <w:widowControl w:val="0"/>
              <w:spacing w:after="0" w:line="240" w:lineRule="auto"/>
              <w:ind w:left="85" w:right="85"/>
              <w:jc w:val="both"/>
              <w:rPr>
                <w:del w:id="364" w:author="I K" w:date="2023-04-18T11:32:00Z"/>
                <w:rFonts w:ascii="Arial" w:hAnsi="Arial" w:cs="Arial"/>
                <w:bCs/>
                <w:sz w:val="20"/>
                <w:szCs w:val="20"/>
              </w:rPr>
            </w:pPr>
            <w:del w:id="365" w:author="I K" w:date="2023-04-18T11:32:00Z">
              <w:r w:rsidRPr="002C3A60" w:rsidDel="00592B08">
                <w:rPr>
                  <w:rFonts w:ascii="Arial" w:hAnsi="Arial" w:cs="Arial"/>
                  <w:bCs/>
                  <w:sz w:val="20"/>
                  <w:szCs w:val="20"/>
                </w:rPr>
                <w:delText>Listinná: Originál</w:delText>
              </w:r>
            </w:del>
          </w:p>
          <w:p w14:paraId="0FBCDA4F" w14:textId="6691DB68" w:rsidR="00997F82" w:rsidDel="00592B08" w:rsidRDefault="00997F82" w:rsidP="00CD453C">
            <w:pPr>
              <w:widowControl w:val="0"/>
              <w:spacing w:after="0" w:line="240" w:lineRule="auto"/>
              <w:ind w:left="85" w:right="85"/>
              <w:jc w:val="both"/>
              <w:rPr>
                <w:del w:id="366" w:author="I K" w:date="2023-04-18T11:32:00Z"/>
                <w:rFonts w:ascii="Arial" w:hAnsi="Arial" w:cs="Arial"/>
                <w:bCs/>
                <w:sz w:val="20"/>
                <w:szCs w:val="20"/>
              </w:rPr>
            </w:pPr>
            <w:del w:id="367" w:author="I K" w:date="2023-04-18T11:32: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Excel</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xls</w:delText>
              </w:r>
              <w:r w:rsidRPr="002C3A60" w:rsidDel="00592B08">
                <w:rPr>
                  <w:rFonts w:ascii="Arial" w:hAnsi="Arial" w:cs="Arial"/>
                  <w:bCs/>
                  <w:sz w:val="20"/>
                  <w:szCs w:val="20"/>
                </w:rPr>
                <w:delText>) na CD/DVD</w:delText>
              </w:r>
            </w:del>
          </w:p>
          <w:p w14:paraId="081160BC" w14:textId="4A465E80" w:rsidR="00997F82" w:rsidDel="00592B08" w:rsidRDefault="00997F82" w:rsidP="00CD453C">
            <w:pPr>
              <w:widowControl w:val="0"/>
              <w:spacing w:before="120" w:after="120" w:line="240" w:lineRule="auto"/>
              <w:ind w:left="85" w:right="85"/>
              <w:jc w:val="both"/>
              <w:rPr>
                <w:del w:id="368" w:author="I K" w:date="2023-04-18T11:32:00Z"/>
                <w:rFonts w:ascii="Arial" w:hAnsi="Arial" w:cs="Arial"/>
                <w:bCs/>
                <w:sz w:val="20"/>
                <w:szCs w:val="20"/>
              </w:rPr>
            </w:pPr>
            <w:del w:id="369" w:author="I K" w:date="2023-04-18T11:32:00Z">
              <w:r w:rsidDel="00592B08">
                <w:rPr>
                  <w:rFonts w:ascii="Arial" w:hAnsi="Arial" w:cs="Arial"/>
                  <w:bCs/>
                  <w:sz w:val="20"/>
                  <w:szCs w:val="20"/>
                </w:rPr>
                <w:delText>Súvisiaca dokumentácia:</w:delText>
              </w:r>
            </w:del>
          </w:p>
          <w:p w14:paraId="1DB8CC23" w14:textId="61844867" w:rsidR="00997F82" w:rsidRPr="002C3A60" w:rsidDel="00592B08" w:rsidRDefault="00997F82" w:rsidP="00CD453C">
            <w:pPr>
              <w:widowControl w:val="0"/>
              <w:spacing w:before="120" w:after="0" w:line="240" w:lineRule="auto"/>
              <w:ind w:left="85" w:right="85"/>
              <w:jc w:val="both"/>
              <w:rPr>
                <w:del w:id="370" w:author="I K" w:date="2023-04-18T11:32:00Z"/>
                <w:rFonts w:ascii="Arial" w:hAnsi="Arial" w:cs="Arial"/>
                <w:bCs/>
                <w:sz w:val="20"/>
                <w:szCs w:val="20"/>
              </w:rPr>
            </w:pPr>
            <w:del w:id="371" w:author="I K" w:date="2023-04-18T11:32:00Z">
              <w:r w:rsidRPr="002C3A60" w:rsidDel="00592B08">
                <w:rPr>
                  <w:rFonts w:ascii="Arial" w:hAnsi="Arial" w:cs="Arial"/>
                  <w:bCs/>
                  <w:sz w:val="20"/>
                  <w:szCs w:val="20"/>
                </w:rPr>
                <w:delText xml:space="preserve">Listinná: </w:delText>
              </w:r>
              <w:r w:rsidDel="00592B08">
                <w:rPr>
                  <w:rFonts w:ascii="Arial" w:hAnsi="Arial" w:cs="Arial"/>
                  <w:bCs/>
                  <w:sz w:val="20"/>
                  <w:szCs w:val="20"/>
                </w:rPr>
                <w:delText>Kópia</w:delText>
              </w:r>
            </w:del>
          </w:p>
          <w:p w14:paraId="557C2B43" w14:textId="45EBEFDB" w:rsidR="00997F82" w:rsidRPr="002C3A60" w:rsidRDefault="00997F82" w:rsidP="00CD453C">
            <w:pPr>
              <w:widowControl w:val="0"/>
              <w:spacing w:after="120" w:line="240" w:lineRule="auto"/>
              <w:ind w:left="85" w:right="85"/>
              <w:jc w:val="both"/>
              <w:rPr>
                <w:rFonts w:ascii="Arial" w:hAnsi="Arial" w:cs="Arial"/>
                <w:bCs/>
                <w:sz w:val="20"/>
                <w:szCs w:val="20"/>
              </w:rPr>
            </w:pPr>
            <w:del w:id="372" w:author="I K" w:date="2023-04-18T11:32: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Sken</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pdf</w:delText>
              </w:r>
              <w:r w:rsidRPr="002C3A60" w:rsidDel="00592B08">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50BEFD2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1112E3B"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0A72F4" w:rsidDel="000A72F4">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73B390F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0A72F4">
              <w:rPr>
                <w:rFonts w:ascii="Arial" w:hAnsi="Arial" w:cs="Arial"/>
                <w:bCs/>
                <w:sz w:val="20"/>
                <w:szCs w:val="20"/>
              </w:rPr>
              <w:t>.</w:t>
            </w:r>
          </w:p>
          <w:p w14:paraId="0F34D686" w14:textId="7B47E13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0A72F4">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1E7A5DC0" w:rsidR="00997F82" w:rsidRDefault="00997F82" w:rsidP="00946FAA">
            <w:pPr>
              <w:spacing w:before="120" w:after="120" w:line="240" w:lineRule="auto"/>
              <w:ind w:left="85" w:right="85"/>
              <w:jc w:val="both"/>
              <w:rPr>
                <w:ins w:id="373" w:author="I K" w:date="2023-04-18T11:32:00Z"/>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5"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574765">
              <w:rPr>
                <w:rStyle w:val="Hypertextovprepojenie"/>
                <w:rFonts w:cs="Arial"/>
                <w:bCs/>
                <w:color w:val="auto"/>
                <w:sz w:val="20"/>
                <w:szCs w:val="20"/>
                <w:u w:val="none"/>
              </w:rPr>
              <w:t>alebo tej</w:t>
            </w:r>
            <w:r w:rsidRPr="00083D2A">
              <w:rPr>
                <w:rFonts w:ascii="Arial" w:hAnsi="Arial" w:cs="Arial"/>
                <w:bCs/>
                <w:sz w:val="20"/>
                <w:szCs w:val="20"/>
              </w:rPr>
              <w:t xml:space="preserve">, </w:t>
            </w:r>
            <w:r>
              <w:rPr>
                <w:rFonts w:ascii="Arial" w:hAnsi="Arial" w:cs="Arial"/>
                <w:bCs/>
                <w:sz w:val="20"/>
                <w:szCs w:val="20"/>
              </w:rPr>
              <w:t>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7E8E4BE0" w14:textId="77777777" w:rsidR="00592B08" w:rsidRDefault="00592B08" w:rsidP="00592B08">
            <w:pPr>
              <w:spacing w:before="120" w:after="0" w:line="240" w:lineRule="auto"/>
              <w:ind w:left="85" w:right="85"/>
              <w:jc w:val="both"/>
              <w:rPr>
                <w:ins w:id="374" w:author="I K" w:date="2023-04-18T11:32:00Z"/>
                <w:rFonts w:ascii="Arial" w:hAnsi="Arial" w:cs="Arial"/>
                <w:bCs/>
                <w:sz w:val="20"/>
                <w:szCs w:val="20"/>
              </w:rPr>
            </w:pPr>
            <w:ins w:id="375" w:author="I K" w:date="2023-04-18T11:32:00Z">
              <w:r>
                <w:rPr>
                  <w:rFonts w:ascii="Arial" w:hAnsi="Arial" w:cs="Arial"/>
                  <w:bCs/>
                  <w:sz w:val="20"/>
                  <w:szCs w:val="20"/>
                </w:rPr>
                <w:t xml:space="preserve">Formulár sa predkladá </w:t>
              </w:r>
              <w:r w:rsidRPr="002C3A60">
                <w:rPr>
                  <w:rFonts w:ascii="Arial" w:hAnsi="Arial" w:cs="Arial"/>
                  <w:bCs/>
                  <w:sz w:val="20"/>
                  <w:szCs w:val="20"/>
                </w:rPr>
                <w:t>vo formáte .</w:t>
              </w:r>
              <w:r>
                <w:rPr>
                  <w:rFonts w:ascii="Arial" w:hAnsi="Arial" w:cs="Arial"/>
                  <w:bCs/>
                  <w:sz w:val="20"/>
                  <w:szCs w:val="20"/>
                </w:rPr>
                <w:t>xls.</w:t>
              </w:r>
            </w:ins>
          </w:p>
          <w:p w14:paraId="576B5302" w14:textId="7289FCFD" w:rsidR="00592B08" w:rsidDel="00592B08" w:rsidRDefault="00592B08" w:rsidP="00946FAA">
            <w:pPr>
              <w:spacing w:before="120" w:after="120" w:line="240" w:lineRule="auto"/>
              <w:ind w:left="85" w:right="85"/>
              <w:jc w:val="both"/>
              <w:rPr>
                <w:del w:id="376" w:author="I K" w:date="2023-04-18T11:32:00Z"/>
                <w:rFonts w:ascii="Arial" w:hAnsi="Arial" w:cs="Arial"/>
                <w:bCs/>
                <w:sz w:val="20"/>
                <w:szCs w:val="20"/>
              </w:rPr>
            </w:pPr>
          </w:p>
          <w:p w14:paraId="5A6EE41E" w14:textId="5D7B1F2C" w:rsidR="00997F82" w:rsidDel="00592B08" w:rsidRDefault="00997F82" w:rsidP="00946FAA">
            <w:pPr>
              <w:spacing w:before="240" w:after="120" w:line="240" w:lineRule="auto"/>
              <w:ind w:left="85" w:right="85"/>
              <w:jc w:val="both"/>
              <w:rPr>
                <w:del w:id="377" w:author="I K" w:date="2023-04-18T11:32:00Z"/>
                <w:rFonts w:ascii="Arial" w:hAnsi="Arial" w:cs="Arial"/>
                <w:b/>
                <w:bCs/>
                <w:sz w:val="20"/>
                <w:szCs w:val="20"/>
              </w:rPr>
            </w:pPr>
            <w:del w:id="378" w:author="I K" w:date="2023-04-18T11:32:00Z">
              <w:r w:rsidRPr="002C3A60" w:rsidDel="00592B08">
                <w:rPr>
                  <w:rFonts w:ascii="Arial" w:hAnsi="Arial" w:cs="Arial"/>
                  <w:b/>
                  <w:bCs/>
                  <w:sz w:val="20"/>
                  <w:szCs w:val="20"/>
                </w:rPr>
                <w:delText>Forma predloženia prílohy</w:delText>
              </w:r>
            </w:del>
          </w:p>
          <w:p w14:paraId="000A9367" w14:textId="5F39C2FA" w:rsidR="00997F82" w:rsidRPr="002C3A60" w:rsidDel="00592B08" w:rsidRDefault="00997F82" w:rsidP="00946FAA">
            <w:pPr>
              <w:spacing w:before="120" w:after="0" w:line="240" w:lineRule="auto"/>
              <w:ind w:left="85" w:right="85"/>
              <w:jc w:val="both"/>
              <w:rPr>
                <w:del w:id="379" w:author="I K" w:date="2023-04-18T11:32:00Z"/>
                <w:rFonts w:ascii="Arial" w:hAnsi="Arial" w:cs="Arial"/>
                <w:bCs/>
                <w:sz w:val="20"/>
                <w:szCs w:val="20"/>
              </w:rPr>
            </w:pPr>
            <w:del w:id="380" w:author="I K" w:date="2023-04-18T11:32:00Z">
              <w:r w:rsidRPr="002C3A60" w:rsidDel="00592B08">
                <w:rPr>
                  <w:rFonts w:ascii="Arial" w:hAnsi="Arial" w:cs="Arial"/>
                  <w:bCs/>
                  <w:sz w:val="20"/>
                  <w:szCs w:val="20"/>
                </w:rPr>
                <w:delText>Listinná: Originál.</w:delText>
              </w:r>
            </w:del>
          </w:p>
          <w:p w14:paraId="30C5937C" w14:textId="0276BA31" w:rsidR="00997F82" w:rsidRPr="002C3A60" w:rsidRDefault="00997F82" w:rsidP="00946FAA">
            <w:pPr>
              <w:spacing w:after="120" w:line="240" w:lineRule="auto"/>
              <w:ind w:left="85" w:right="85"/>
              <w:jc w:val="both"/>
              <w:rPr>
                <w:rFonts w:ascii="Arial" w:hAnsi="Arial" w:cs="Arial"/>
                <w:bCs/>
                <w:sz w:val="20"/>
                <w:szCs w:val="20"/>
              </w:rPr>
            </w:pPr>
            <w:del w:id="381" w:author="I K" w:date="2023-04-18T11:32: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Excel</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xls</w:delText>
              </w:r>
              <w:r w:rsidRPr="002C3A60" w:rsidDel="00592B08">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lastRenderedPageBreak/>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32393B01" w:rsidR="00997F82" w:rsidDel="00592B08" w:rsidRDefault="00997F82" w:rsidP="000569D6">
            <w:pPr>
              <w:spacing w:before="240" w:after="120" w:line="240" w:lineRule="auto"/>
              <w:ind w:left="85" w:right="85"/>
              <w:jc w:val="both"/>
              <w:rPr>
                <w:del w:id="382" w:author="I K" w:date="2023-04-18T11:32:00Z"/>
                <w:rFonts w:ascii="Arial" w:hAnsi="Arial" w:cs="Arial"/>
                <w:b/>
                <w:bCs/>
                <w:sz w:val="20"/>
                <w:szCs w:val="20"/>
              </w:rPr>
            </w:pPr>
            <w:del w:id="383" w:author="I K" w:date="2023-04-18T11:32:00Z">
              <w:r w:rsidRPr="002C3A60" w:rsidDel="00592B08">
                <w:rPr>
                  <w:rFonts w:ascii="Arial" w:hAnsi="Arial" w:cs="Arial"/>
                  <w:b/>
                  <w:bCs/>
                  <w:sz w:val="20"/>
                  <w:szCs w:val="20"/>
                </w:rPr>
                <w:delText>Forma predloženia prílohy</w:delText>
              </w:r>
            </w:del>
          </w:p>
          <w:p w14:paraId="00F2F907" w14:textId="10D8F4BD" w:rsidR="00997F82" w:rsidRPr="002C3A60" w:rsidDel="00592B08" w:rsidRDefault="00997F82" w:rsidP="000569D6">
            <w:pPr>
              <w:spacing w:before="120" w:after="0" w:line="240" w:lineRule="auto"/>
              <w:ind w:left="85" w:right="85"/>
              <w:jc w:val="both"/>
              <w:rPr>
                <w:del w:id="384" w:author="I K" w:date="2023-04-18T11:32:00Z"/>
                <w:rFonts w:ascii="Arial" w:hAnsi="Arial" w:cs="Arial"/>
                <w:bCs/>
                <w:sz w:val="20"/>
                <w:szCs w:val="20"/>
              </w:rPr>
            </w:pPr>
            <w:del w:id="385" w:author="I K" w:date="2023-04-18T11:32:00Z">
              <w:r w:rsidRPr="002C3A60" w:rsidDel="00592B08">
                <w:rPr>
                  <w:rFonts w:ascii="Arial" w:hAnsi="Arial" w:cs="Arial"/>
                  <w:bCs/>
                  <w:sz w:val="20"/>
                  <w:szCs w:val="20"/>
                </w:rPr>
                <w:delText>Listinná: Originál, alebo úradne overená kópia.</w:delText>
              </w:r>
            </w:del>
          </w:p>
          <w:p w14:paraId="04483B3E" w14:textId="77EF1E24" w:rsidR="00997F82" w:rsidRDefault="00997F82" w:rsidP="000569D6">
            <w:pPr>
              <w:spacing w:after="120" w:line="240" w:lineRule="auto"/>
              <w:ind w:left="85" w:right="85"/>
              <w:jc w:val="both"/>
              <w:rPr>
                <w:rFonts w:ascii="Arial" w:hAnsi="Arial" w:cs="Arial"/>
                <w:bCs/>
                <w:sz w:val="20"/>
                <w:szCs w:val="20"/>
              </w:rPr>
            </w:pPr>
            <w:del w:id="386" w:author="I K" w:date="2023-04-18T11:32: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Sken</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pdf</w:delText>
              </w:r>
              <w:r w:rsidRPr="002C3A60" w:rsidDel="00592B08">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476181D" w:rsidR="00997F82" w:rsidDel="00592B08" w:rsidRDefault="00997F82" w:rsidP="000569D6">
            <w:pPr>
              <w:spacing w:before="120" w:after="120" w:line="240" w:lineRule="auto"/>
              <w:ind w:left="85" w:right="85"/>
              <w:jc w:val="both"/>
              <w:rPr>
                <w:del w:id="387" w:author="I K" w:date="2023-04-18T11:33:00Z"/>
                <w:rFonts w:ascii="Arial" w:hAnsi="Arial" w:cs="Arial"/>
                <w:b/>
                <w:bCs/>
                <w:sz w:val="20"/>
                <w:szCs w:val="20"/>
              </w:rPr>
            </w:pPr>
            <w:del w:id="388" w:author="I K" w:date="2023-04-18T11:33:00Z">
              <w:r w:rsidDel="00592B08">
                <w:rPr>
                  <w:rFonts w:ascii="Arial" w:hAnsi="Arial" w:cs="Arial"/>
                  <w:b/>
                  <w:bCs/>
                  <w:sz w:val="20"/>
                  <w:szCs w:val="20"/>
                </w:rPr>
                <w:delText>Forma pr</w:delText>
              </w:r>
              <w:r w:rsidRPr="002C3A60" w:rsidDel="00592B08">
                <w:rPr>
                  <w:rFonts w:ascii="Arial" w:hAnsi="Arial" w:cs="Arial"/>
                  <w:b/>
                  <w:bCs/>
                  <w:sz w:val="20"/>
                  <w:szCs w:val="20"/>
                </w:rPr>
                <w:delText>edloženia prílohy</w:delText>
              </w:r>
            </w:del>
          </w:p>
          <w:p w14:paraId="38C12C84" w14:textId="0AB22319" w:rsidR="00997F82" w:rsidRPr="002C3A60" w:rsidDel="00592B08" w:rsidRDefault="00997F82" w:rsidP="000569D6">
            <w:pPr>
              <w:spacing w:before="120" w:after="0" w:line="240" w:lineRule="auto"/>
              <w:ind w:left="85" w:right="85"/>
              <w:jc w:val="both"/>
              <w:rPr>
                <w:del w:id="389" w:author="I K" w:date="2023-04-18T11:33:00Z"/>
                <w:rFonts w:ascii="Arial" w:hAnsi="Arial" w:cs="Arial"/>
                <w:bCs/>
                <w:sz w:val="20"/>
                <w:szCs w:val="20"/>
              </w:rPr>
            </w:pPr>
            <w:del w:id="390" w:author="I K" w:date="2023-04-18T11:33:00Z">
              <w:r w:rsidRPr="002C3A60" w:rsidDel="00592B08">
                <w:rPr>
                  <w:rFonts w:ascii="Arial" w:hAnsi="Arial" w:cs="Arial"/>
                  <w:bCs/>
                  <w:sz w:val="20"/>
                  <w:szCs w:val="20"/>
                </w:rPr>
                <w:delText>Listinná: Originál, alebo úradne overená kópia.</w:delText>
              </w:r>
            </w:del>
          </w:p>
          <w:p w14:paraId="65D5860A" w14:textId="3DB89A36" w:rsidR="00997F82" w:rsidRPr="00A12177" w:rsidRDefault="00997F82" w:rsidP="000569D6">
            <w:pPr>
              <w:spacing w:after="120" w:line="240" w:lineRule="auto"/>
              <w:ind w:left="85" w:right="85"/>
              <w:jc w:val="both"/>
              <w:rPr>
                <w:rFonts w:ascii="Arial" w:hAnsi="Arial" w:cs="Arial"/>
                <w:b/>
                <w:color w:val="44546A" w:themeColor="text2"/>
                <w:szCs w:val="19"/>
              </w:rPr>
            </w:pPr>
            <w:del w:id="391" w:author="I K" w:date="2023-04-18T11:33:00Z">
              <w:r w:rsidRPr="002C3A60" w:rsidDel="00592B08">
                <w:rPr>
                  <w:rFonts w:ascii="Arial" w:hAnsi="Arial" w:cs="Arial"/>
                  <w:bCs/>
                  <w:sz w:val="20"/>
                  <w:szCs w:val="20"/>
                </w:rPr>
                <w:delText xml:space="preserve">Elektronická: </w:delText>
              </w:r>
              <w:r w:rsidDel="00592B08">
                <w:rPr>
                  <w:rFonts w:ascii="Arial" w:hAnsi="Arial" w:cs="Arial"/>
                  <w:bCs/>
                  <w:sz w:val="20"/>
                  <w:szCs w:val="20"/>
                </w:rPr>
                <w:delText>Sken</w:delText>
              </w:r>
              <w:r w:rsidRPr="002C3A60" w:rsidDel="00592B08">
                <w:rPr>
                  <w:rFonts w:ascii="Arial" w:hAnsi="Arial" w:cs="Arial"/>
                  <w:bCs/>
                  <w:sz w:val="20"/>
                  <w:szCs w:val="20"/>
                </w:rPr>
                <w:delText xml:space="preserve"> (vo formáte .</w:delText>
              </w:r>
              <w:r w:rsidDel="00592B08">
                <w:rPr>
                  <w:rFonts w:ascii="Arial" w:hAnsi="Arial" w:cs="Arial"/>
                  <w:bCs/>
                  <w:sz w:val="20"/>
                  <w:szCs w:val="20"/>
                </w:rPr>
                <w:delText>pdf</w:delText>
              </w:r>
              <w:r w:rsidRPr="002C3A60" w:rsidDel="00592B08">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501C2B30"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92" w:author="I K" w:date="2023-04-18T11:33:00Z">
              <w:r w:rsidR="00592B08">
                <w:rPr>
                  <w:rFonts w:ascii="Arial" w:hAnsi="Arial" w:cs="Arial"/>
                  <w:bCs/>
                  <w:sz w:val="20"/>
                  <w:szCs w:val="20"/>
                </w:rPr>
                <w:t xml:space="preserve"> </w:t>
              </w:r>
            </w:ins>
            <w:ins w:id="393" w:author="I K" w:date="2023-04-18T11:34:00Z">
              <w:r w:rsidR="00592B08">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48EEA6B2" w14:textId="77777777" w:rsidR="00096F70" w:rsidRDefault="00997F82" w:rsidP="00096F70">
            <w:pPr>
              <w:pStyle w:val="Odsekzoznamu"/>
              <w:widowControl w:val="0"/>
              <w:numPr>
                <w:ilvl w:val="0"/>
                <w:numId w:val="27"/>
              </w:numPr>
              <w:spacing w:before="60" w:after="60" w:line="240" w:lineRule="auto"/>
              <w:ind w:right="85"/>
              <w:contextualSpacing w:val="0"/>
              <w:jc w:val="both"/>
              <w:rPr>
                <w:ins w:id="394" w:author="I K" w:date="2023-04-18T11:34:00Z"/>
                <w:rFonts w:ascii="Arial" w:hAnsi="Arial" w:cs="Arial"/>
                <w:sz w:val="20"/>
                <w:szCs w:val="20"/>
                <w:lang w:eastAsia="en-US"/>
              </w:rPr>
            </w:pPr>
            <w:r w:rsidRPr="00D01EF0">
              <w:rPr>
                <w:rFonts w:ascii="Arial" w:hAnsi="Arial" w:cs="Arial"/>
                <w:sz w:val="20"/>
                <w:szCs w:val="20"/>
                <w:lang w:eastAsia="en-US"/>
              </w:rPr>
              <w:t>v podnájme,</w:t>
            </w:r>
            <w:ins w:id="395" w:author="I K" w:date="2023-04-18T11:34:00Z">
              <w:r w:rsidR="00096F70">
                <w:rPr>
                  <w:rFonts w:ascii="Arial" w:hAnsi="Arial" w:cs="Arial"/>
                  <w:sz w:val="20"/>
                  <w:szCs w:val="20"/>
                </w:rPr>
                <w:t xml:space="preserve"> </w:t>
              </w:r>
            </w:ins>
          </w:p>
          <w:p w14:paraId="3FCCE85C" w14:textId="19F0E0D9" w:rsidR="00997F82" w:rsidRPr="00096F70" w:rsidRDefault="00096F70" w:rsidP="00096F70">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Change w:id="396" w:author="I K" w:date="2023-04-18T11:34:00Z">
                  <w:rPr>
                    <w:lang w:eastAsia="en-US"/>
                  </w:rPr>
                </w:rPrChange>
              </w:rPr>
            </w:pPr>
            <w:ins w:id="397" w:author="I K" w:date="2023-04-18T11:34:00Z">
              <w:r>
                <w:rPr>
                  <w:rFonts w:ascii="Arial" w:hAnsi="Arial" w:cs="Arial"/>
                  <w:sz w:val="20"/>
                  <w:szCs w:val="20"/>
                  <w:lang w:eastAsia="en-US"/>
                </w:rPr>
                <w:t>užívané na základe iného titulu</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561A7D8"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0A72F4">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súhlas každého spoluvlastníka podľa §139 Občianskeho zákonníka ako súhlas ostatných </w:t>
            </w:r>
            <w:r w:rsidRPr="00D01EF0">
              <w:rPr>
                <w:rFonts w:ascii="Arial" w:hAnsi="Arial" w:cs="Arial"/>
                <w:bCs/>
                <w:sz w:val="20"/>
                <w:szCs w:val="20"/>
              </w:rPr>
              <w:lastRenderedPageBreak/>
              <w:t>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4C76B7BE"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42BAA878" w14:textId="77777777" w:rsidR="00096F70" w:rsidRPr="007639A2" w:rsidRDefault="00096F70" w:rsidP="00096F70">
            <w:pPr>
              <w:widowControl w:val="0"/>
              <w:spacing w:before="120" w:after="120" w:line="240" w:lineRule="auto"/>
              <w:jc w:val="both"/>
              <w:rPr>
                <w:ins w:id="398" w:author="I K" w:date="2023-04-18T11:35:00Z"/>
                <w:rFonts w:ascii="Arial" w:hAnsi="Arial" w:cs="Arial"/>
                <w:bCs/>
                <w:sz w:val="20"/>
                <w:szCs w:val="20"/>
              </w:rPr>
            </w:pPr>
            <w:ins w:id="399" w:author="I K" w:date="2023-04-18T11:35:00Z">
              <w:r w:rsidRPr="00833EAE">
                <w:rPr>
                  <w:rFonts w:ascii="Arial" w:hAnsi="Arial" w:cs="Arial"/>
                  <w:bCs/>
                  <w:sz w:val="20"/>
                  <w:szCs w:val="20"/>
                </w:rPr>
                <w:t>Plomb</w:t>
              </w:r>
              <w:r>
                <w:rPr>
                  <w:rFonts w:ascii="Arial" w:hAnsi="Arial" w:cs="Arial"/>
                  <w:bCs/>
                  <w:sz w:val="20"/>
                  <w:szCs w:val="20"/>
                </w:rPr>
                <w:t>a</w:t>
              </w:r>
              <w:r w:rsidRPr="00833EAE">
                <w:rPr>
                  <w:rFonts w:ascii="Arial" w:hAnsi="Arial" w:cs="Arial"/>
                  <w:bCs/>
                  <w:sz w:val="20"/>
                  <w:szCs w:val="20"/>
                </w:rPr>
                <w:t xml:space="preserve"> </w:t>
              </w:r>
              <w:r>
                <w:rPr>
                  <w:rFonts w:ascii="Arial" w:hAnsi="Arial" w:cs="Arial"/>
                  <w:bCs/>
                  <w:sz w:val="20"/>
                  <w:szCs w:val="20"/>
                </w:rPr>
                <w:t xml:space="preserve">na liste vlastníctva </w:t>
              </w:r>
              <w:r w:rsidRPr="00833EAE">
                <w:rPr>
                  <w:rFonts w:ascii="Arial" w:hAnsi="Arial" w:cs="Arial"/>
                  <w:bCs/>
                  <w:sz w:val="20"/>
                  <w:szCs w:val="20"/>
                </w:rPr>
                <w:t>je prípustn</w:t>
              </w:r>
              <w:r>
                <w:rPr>
                  <w:rFonts w:ascii="Arial" w:hAnsi="Arial" w:cs="Arial"/>
                  <w:bCs/>
                  <w:sz w:val="20"/>
                  <w:szCs w:val="20"/>
                </w:rPr>
                <w:t>á</w:t>
              </w:r>
              <w:r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ins>
          </w:p>
          <w:p w14:paraId="7C11E1C9" w14:textId="0869171D" w:rsidR="00997F82" w:rsidRPr="00D01EF0" w:rsidDel="00096F70" w:rsidRDefault="00997F82" w:rsidP="00CD453C">
            <w:pPr>
              <w:pStyle w:val="Odsekzoznamu"/>
              <w:widowControl w:val="0"/>
              <w:spacing w:before="120" w:after="120" w:line="240" w:lineRule="auto"/>
              <w:ind w:left="142" w:right="85"/>
              <w:contextualSpacing w:val="0"/>
              <w:jc w:val="both"/>
              <w:rPr>
                <w:del w:id="400" w:author="I K" w:date="2023-04-18T11:35:00Z"/>
                <w:rFonts w:ascii="Arial" w:hAnsi="Arial" w:cs="Arial"/>
                <w:bCs/>
                <w:sz w:val="20"/>
                <w:szCs w:val="20"/>
              </w:rPr>
            </w:pPr>
            <w:del w:id="401" w:author="I K" w:date="2023-04-18T11:35:00Z">
              <w:r w:rsidDel="00096F70">
                <w:rPr>
                  <w:rFonts w:ascii="Arial" w:hAnsi="Arial" w:cs="Arial"/>
                  <w:bCs/>
                  <w:sz w:val="20"/>
                  <w:szCs w:val="20"/>
                </w:rPr>
                <w:delText>V</w:delText>
              </w:r>
              <w:r w:rsidRPr="00D01EF0" w:rsidDel="00096F70">
                <w:rPr>
                  <w:rFonts w:ascii="Arial" w:hAnsi="Arial" w:cs="Arial"/>
                  <w:bCs/>
                  <w:sz w:val="20"/>
                  <w:szCs w:val="20"/>
                </w:rPr>
                <w:delText xml:space="preserve">ýpis z listu vlastníctva: </w:delText>
              </w:r>
            </w:del>
          </w:p>
          <w:p w14:paraId="550FE224" w14:textId="4F31AA88" w:rsidR="00997F82" w:rsidRPr="00D01EF0" w:rsidDel="00096F70" w:rsidRDefault="00997F82" w:rsidP="00CD453C">
            <w:pPr>
              <w:pStyle w:val="Odsekzoznamu"/>
              <w:widowControl w:val="0"/>
              <w:numPr>
                <w:ilvl w:val="0"/>
                <w:numId w:val="16"/>
              </w:numPr>
              <w:spacing w:before="60" w:after="60" w:line="240" w:lineRule="auto"/>
              <w:ind w:right="85"/>
              <w:contextualSpacing w:val="0"/>
              <w:jc w:val="both"/>
              <w:rPr>
                <w:del w:id="402" w:author="I K" w:date="2023-04-18T11:35:00Z"/>
                <w:rFonts w:ascii="Arial" w:hAnsi="Arial" w:cs="Arial"/>
                <w:bCs/>
                <w:sz w:val="20"/>
                <w:szCs w:val="20"/>
              </w:rPr>
            </w:pPr>
            <w:del w:id="403" w:author="I K" w:date="2023-04-18T11:35:00Z">
              <w:r w:rsidRPr="00D01EF0" w:rsidDel="00096F70">
                <w:rPr>
                  <w:rFonts w:ascii="Arial" w:hAnsi="Arial" w:cs="Arial"/>
                  <w:bCs/>
                  <w:sz w:val="20"/>
                  <w:szCs w:val="20"/>
                </w:rPr>
                <w:delText xml:space="preserve">môže byť čiastočný, </w:delText>
              </w:r>
            </w:del>
          </w:p>
          <w:p w14:paraId="5D635E4F" w14:textId="14B5BCB0" w:rsidR="00997F82" w:rsidRPr="00D01EF0" w:rsidDel="00096F70" w:rsidRDefault="00997F82" w:rsidP="00CD453C">
            <w:pPr>
              <w:pStyle w:val="Odsekzoznamu"/>
              <w:widowControl w:val="0"/>
              <w:numPr>
                <w:ilvl w:val="0"/>
                <w:numId w:val="16"/>
              </w:numPr>
              <w:spacing w:before="60" w:after="60" w:line="240" w:lineRule="auto"/>
              <w:ind w:right="85"/>
              <w:contextualSpacing w:val="0"/>
              <w:jc w:val="both"/>
              <w:rPr>
                <w:del w:id="404" w:author="I K" w:date="2023-04-18T11:35:00Z"/>
                <w:rFonts w:ascii="Arial" w:hAnsi="Arial" w:cs="Arial"/>
                <w:bCs/>
                <w:sz w:val="20"/>
                <w:szCs w:val="20"/>
              </w:rPr>
            </w:pPr>
            <w:del w:id="405" w:author="I K" w:date="2023-04-18T11:35:00Z">
              <w:r w:rsidRPr="00D01EF0" w:rsidDel="00096F70">
                <w:rPr>
                  <w:rFonts w:ascii="Arial" w:hAnsi="Arial" w:cs="Arial"/>
                  <w:bCs/>
                  <w:sz w:val="20"/>
                  <w:szCs w:val="20"/>
                </w:rPr>
                <w:delText xml:space="preserve">preukazuje vlastnícke práva ku všetkým nehnuteľnostiam, ktoré sa majú zhodnotiť z prostriedkov príspevku, </w:delText>
              </w:r>
            </w:del>
          </w:p>
          <w:p w14:paraId="4825F7BB" w14:textId="6338CDCB" w:rsidR="00997F82" w:rsidRPr="00D01EF0" w:rsidDel="00096F70" w:rsidRDefault="00997F82" w:rsidP="00CD453C">
            <w:pPr>
              <w:pStyle w:val="Odsekzoznamu"/>
              <w:widowControl w:val="0"/>
              <w:numPr>
                <w:ilvl w:val="0"/>
                <w:numId w:val="16"/>
              </w:numPr>
              <w:spacing w:before="60" w:after="60" w:line="240" w:lineRule="auto"/>
              <w:ind w:right="85"/>
              <w:contextualSpacing w:val="0"/>
              <w:jc w:val="both"/>
              <w:rPr>
                <w:del w:id="406" w:author="I K" w:date="2023-04-18T11:35:00Z"/>
                <w:rFonts w:ascii="Arial" w:hAnsi="Arial" w:cs="Arial"/>
                <w:bCs/>
                <w:sz w:val="20"/>
                <w:szCs w:val="20"/>
              </w:rPr>
            </w:pPr>
            <w:del w:id="407" w:author="I K" w:date="2023-04-18T11:35:00Z">
              <w:r w:rsidRPr="00D01EF0" w:rsidDel="00096F70">
                <w:rPr>
                  <w:rFonts w:ascii="Arial" w:hAnsi="Arial" w:cs="Arial"/>
                  <w:bCs/>
                  <w:sz w:val="20"/>
                  <w:szCs w:val="20"/>
                </w:rPr>
                <w:delText xml:space="preserve">je postačujúce vytlačený výpis z listu vlastníctva z portálu </w:delText>
              </w:r>
              <w:r w:rsidDel="00096F70">
                <w:fldChar w:fldCharType="begin"/>
              </w:r>
              <w:r w:rsidDel="00096F70">
                <w:delInstrText xml:space="preserve"> HYPERLINK "http://www.katasterportal.sk" </w:delInstrText>
              </w:r>
              <w:r w:rsidDel="00096F70">
                <w:fldChar w:fldCharType="separate"/>
              </w:r>
              <w:r w:rsidRPr="00D01EF0" w:rsidDel="00096F70">
                <w:rPr>
                  <w:rStyle w:val="Hypertextovprepojenie"/>
                  <w:rFonts w:cs="Arial"/>
                  <w:bCs/>
                  <w:sz w:val="20"/>
                  <w:szCs w:val="20"/>
                </w:rPr>
                <w:delText>www.katasterportal.sk</w:delText>
              </w:r>
              <w:r w:rsidDel="00096F70">
                <w:rPr>
                  <w:rStyle w:val="Hypertextovprepojenie"/>
                  <w:rFonts w:cs="Arial"/>
                  <w:bCs/>
                  <w:sz w:val="20"/>
                  <w:szCs w:val="20"/>
                </w:rPr>
                <w:fldChar w:fldCharType="end"/>
              </w:r>
              <w:r w:rsidRPr="00D01EF0" w:rsidDel="00096F70">
                <w:rPr>
                  <w:rFonts w:ascii="Arial" w:hAnsi="Arial" w:cs="Arial"/>
                  <w:bCs/>
                  <w:sz w:val="20"/>
                  <w:szCs w:val="20"/>
                </w:rPr>
                <w:delText xml:space="preserve">, </w:delText>
              </w:r>
            </w:del>
          </w:p>
          <w:p w14:paraId="739DA483" w14:textId="1FBC8BBB" w:rsidR="00997F82" w:rsidRPr="00D01EF0" w:rsidDel="00096F70" w:rsidRDefault="00997F82" w:rsidP="00CD453C">
            <w:pPr>
              <w:pStyle w:val="Odsekzoznamu"/>
              <w:widowControl w:val="0"/>
              <w:numPr>
                <w:ilvl w:val="0"/>
                <w:numId w:val="16"/>
              </w:numPr>
              <w:spacing w:before="60" w:after="60" w:line="240" w:lineRule="auto"/>
              <w:ind w:right="85"/>
              <w:contextualSpacing w:val="0"/>
              <w:jc w:val="both"/>
              <w:rPr>
                <w:del w:id="408" w:author="I K" w:date="2023-04-18T11:35:00Z"/>
                <w:rFonts w:ascii="Arial" w:hAnsi="Arial" w:cs="Arial"/>
                <w:bCs/>
                <w:sz w:val="20"/>
                <w:szCs w:val="20"/>
              </w:rPr>
            </w:pPr>
            <w:del w:id="409" w:author="I K" w:date="2023-04-18T11:35:00Z">
              <w:r w:rsidRPr="00D01EF0" w:rsidDel="00096F70">
                <w:rPr>
                  <w:rFonts w:ascii="Arial" w:hAnsi="Arial" w:cs="Arial"/>
                  <w:bCs/>
                  <w:sz w:val="20"/>
                  <w:szCs w:val="20"/>
                </w:rPr>
                <w:delText>nie je starší ako 3 mesiace ku dňu predloženia ŽoPr,</w:delText>
              </w:r>
            </w:del>
          </w:p>
          <w:p w14:paraId="01BD1ECB" w14:textId="62E3FC82" w:rsidR="00997F82" w:rsidRPr="00D01EF0" w:rsidDel="00096F70" w:rsidRDefault="00997F82" w:rsidP="00CD453C">
            <w:pPr>
              <w:pStyle w:val="Odsekzoznamu"/>
              <w:widowControl w:val="0"/>
              <w:numPr>
                <w:ilvl w:val="0"/>
                <w:numId w:val="16"/>
              </w:numPr>
              <w:spacing w:before="60" w:after="60" w:line="240" w:lineRule="auto"/>
              <w:ind w:right="85"/>
              <w:contextualSpacing w:val="0"/>
              <w:jc w:val="both"/>
              <w:rPr>
                <w:del w:id="410" w:author="I K" w:date="2023-04-18T11:35:00Z"/>
                <w:rFonts w:ascii="Arial" w:hAnsi="Arial" w:cs="Arial"/>
                <w:bCs/>
                <w:sz w:val="20"/>
                <w:szCs w:val="20"/>
              </w:rPr>
            </w:pPr>
            <w:del w:id="411" w:author="I K" w:date="2023-04-18T11:35:00Z">
              <w:r w:rsidRPr="00D01EF0" w:rsidDel="00096F70">
                <w:rPr>
                  <w:rFonts w:ascii="Arial" w:hAnsi="Arial" w:cs="Arial"/>
                  <w:bCs/>
                  <w:sz w:val="20"/>
                  <w:szCs w:val="20"/>
                </w:rPr>
                <w:delText>s vyznačenou plombou je prípustn</w:delText>
              </w:r>
              <w:r w:rsidDel="00096F70">
                <w:rPr>
                  <w:rFonts w:ascii="Arial" w:hAnsi="Arial" w:cs="Arial"/>
                  <w:bCs/>
                  <w:sz w:val="20"/>
                  <w:szCs w:val="20"/>
                </w:rPr>
                <w:delText>ý</w:delText>
              </w:r>
              <w:r w:rsidRPr="00D01EF0" w:rsidDel="00096F70">
                <w:rPr>
                  <w:rFonts w:ascii="Arial" w:hAnsi="Arial" w:cs="Arial"/>
                  <w:bCs/>
                  <w:sz w:val="20"/>
                  <w:szCs w:val="20"/>
                </w:rPr>
                <w:delText xml:space="preserve"> iba za podmienky, že žiadateľ predloží spolu s výpisom listu vlastníctva aj kópiu návrhu na zápis práv k nehnuteľnostiam potvrden</w:delText>
              </w:r>
              <w:r w:rsidDel="00096F70">
                <w:rPr>
                  <w:rFonts w:ascii="Arial" w:hAnsi="Arial" w:cs="Arial"/>
                  <w:bCs/>
                  <w:sz w:val="20"/>
                  <w:szCs w:val="20"/>
                </w:rPr>
                <w:delText>ú</w:delText>
              </w:r>
              <w:r w:rsidRPr="00D01EF0" w:rsidDel="00096F70">
                <w:rPr>
                  <w:rFonts w:ascii="Arial" w:hAnsi="Arial" w:cs="Arial"/>
                  <w:bCs/>
                  <w:sz w:val="20"/>
                  <w:szCs w:val="20"/>
                </w:rPr>
                <w:delText xml:space="preserve"> príslušnou správou katastra vzťahujúcu sa na vyznačenú plombu, prípadne aj ďalšie doklady preukazujúce dôvody vyznačenia plomby tak, aby bolo možné jednoznačne posúdiť užívacie právo k</w:delText>
              </w:r>
              <w:r w:rsidDel="00096F70">
                <w:rPr>
                  <w:rFonts w:ascii="Arial" w:hAnsi="Arial" w:cs="Arial"/>
                  <w:bCs/>
                  <w:sz w:val="20"/>
                  <w:szCs w:val="20"/>
                </w:rPr>
                <w:delText> </w:delText>
              </w:r>
              <w:r w:rsidRPr="00D01EF0" w:rsidDel="00096F70">
                <w:rPr>
                  <w:rFonts w:ascii="Arial" w:hAnsi="Arial" w:cs="Arial"/>
                  <w:bCs/>
                  <w:sz w:val="20"/>
                  <w:szCs w:val="20"/>
                </w:rPr>
                <w:delText>nehnuteľnostiam.</w:delText>
              </w:r>
            </w:del>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3969F085" w:rsidR="00997F82" w:rsidRPr="00D01EF0" w:rsidDel="00096F70" w:rsidRDefault="00997F82" w:rsidP="00CD453C">
            <w:pPr>
              <w:widowControl w:val="0"/>
              <w:spacing w:before="240" w:after="120" w:line="240" w:lineRule="auto"/>
              <w:ind w:left="85" w:right="85"/>
              <w:jc w:val="both"/>
              <w:rPr>
                <w:del w:id="412" w:author="I K" w:date="2023-04-18T11:35:00Z"/>
                <w:rFonts w:ascii="Arial" w:hAnsi="Arial" w:cs="Arial"/>
                <w:b/>
                <w:bCs/>
                <w:sz w:val="20"/>
                <w:szCs w:val="20"/>
              </w:rPr>
            </w:pPr>
            <w:del w:id="413" w:author="I K" w:date="2023-04-18T11:35:00Z">
              <w:r w:rsidRPr="00D01EF0" w:rsidDel="00096F70">
                <w:rPr>
                  <w:rFonts w:ascii="Arial" w:hAnsi="Arial" w:cs="Arial"/>
                  <w:b/>
                  <w:bCs/>
                  <w:sz w:val="20"/>
                  <w:szCs w:val="20"/>
                </w:rPr>
                <w:delText>Forma predloženia prílohy</w:delText>
              </w:r>
            </w:del>
          </w:p>
          <w:p w14:paraId="4C25854A" w14:textId="2E220F17" w:rsidR="00997F82" w:rsidRPr="00D01EF0" w:rsidDel="00096F70" w:rsidRDefault="00997F82" w:rsidP="00CD453C">
            <w:pPr>
              <w:widowControl w:val="0"/>
              <w:spacing w:before="120" w:after="0" w:line="240" w:lineRule="auto"/>
              <w:ind w:left="85" w:right="85"/>
              <w:jc w:val="both"/>
              <w:rPr>
                <w:del w:id="414" w:author="I K" w:date="2023-04-18T11:35:00Z"/>
                <w:rFonts w:ascii="Arial" w:hAnsi="Arial" w:cs="Arial"/>
                <w:bCs/>
                <w:sz w:val="20"/>
                <w:szCs w:val="20"/>
              </w:rPr>
            </w:pPr>
            <w:del w:id="415" w:author="I K" w:date="2023-04-18T11:35:00Z">
              <w:r w:rsidRPr="00D01EF0" w:rsidDel="00096F70">
                <w:rPr>
                  <w:rFonts w:ascii="Arial" w:hAnsi="Arial" w:cs="Arial"/>
                  <w:bCs/>
                  <w:sz w:val="20"/>
                  <w:szCs w:val="20"/>
                </w:rPr>
                <w:delText>Listinná: Originál, alebo úradne overená kópia.</w:delText>
              </w:r>
            </w:del>
          </w:p>
          <w:p w14:paraId="567753EE" w14:textId="6BA9C2CA" w:rsidR="00997F82" w:rsidRPr="00476864" w:rsidRDefault="00997F82" w:rsidP="00CD453C">
            <w:pPr>
              <w:widowControl w:val="0"/>
              <w:spacing w:after="120" w:line="240" w:lineRule="auto"/>
              <w:ind w:left="85" w:right="85"/>
              <w:jc w:val="both"/>
              <w:rPr>
                <w:rFonts w:ascii="Arial Narrow" w:hAnsi="Arial Narrow" w:cs="Arial"/>
                <w:bCs/>
                <w:sz w:val="22"/>
              </w:rPr>
            </w:pPr>
            <w:del w:id="416" w:author="I K" w:date="2023-04-18T11:35:00Z">
              <w:r w:rsidRPr="00D01EF0" w:rsidDel="00096F70">
                <w:rPr>
                  <w:rFonts w:ascii="Arial" w:hAnsi="Arial" w:cs="Arial"/>
                  <w:bCs/>
                  <w:sz w:val="20"/>
                  <w:szCs w:val="20"/>
                </w:rPr>
                <w:delText>Elektronická: Sken (vo formáte .pdf) na CD/DVD</w:delText>
              </w:r>
            </w:del>
          </w:p>
        </w:tc>
      </w:tr>
      <w:tr w:rsidR="007D58CE" w:rsidRPr="00603E9E" w:rsidDel="00096F70" w14:paraId="6E79CCC1" w14:textId="2FFC79B3" w:rsidTr="007D58CE">
        <w:tblPrEx>
          <w:tblCellMar>
            <w:left w:w="108" w:type="dxa"/>
            <w:right w:w="108" w:type="dxa"/>
          </w:tblCellMar>
        </w:tblPrEx>
        <w:trPr>
          <w:del w:id="417" w:author="I K" w:date="2023-04-18T11:35:00Z"/>
        </w:trPr>
        <w:tc>
          <w:tcPr>
            <w:tcW w:w="9776" w:type="dxa"/>
            <w:shd w:val="clear" w:color="auto" w:fill="F2F2F2" w:themeFill="background1" w:themeFillShade="F2"/>
          </w:tcPr>
          <w:p w14:paraId="447C4542" w14:textId="33E9EB81" w:rsidR="007D58CE" w:rsidRPr="00603E9E" w:rsidDel="00096F70" w:rsidRDefault="007D58CE" w:rsidP="007D58CE">
            <w:pPr>
              <w:pStyle w:val="Odsekzoznamu"/>
              <w:keepNext/>
              <w:numPr>
                <w:ilvl w:val="1"/>
                <w:numId w:val="23"/>
              </w:numPr>
              <w:spacing w:before="120" w:after="120" w:line="240" w:lineRule="auto"/>
              <w:ind w:left="936" w:hanging="709"/>
              <w:rPr>
                <w:del w:id="418" w:author="I K" w:date="2023-04-18T11:35:00Z"/>
                <w:rFonts w:ascii="Arial" w:hAnsi="Arial" w:cs="Arial"/>
                <w:b/>
                <w:color w:val="44546A" w:themeColor="text2"/>
                <w:szCs w:val="19"/>
              </w:rPr>
            </w:pPr>
            <w:del w:id="419" w:author="I K" w:date="2023-04-18T11:35:00Z">
              <w:r w:rsidRPr="00A22728" w:rsidDel="00096F70">
                <w:rPr>
                  <w:rFonts w:ascii="Arial" w:hAnsi="Arial" w:cs="Arial"/>
                  <w:b/>
                  <w:color w:val="44546A" w:themeColor="text2"/>
                  <w:szCs w:val="19"/>
                </w:rPr>
                <w:lastRenderedPageBreak/>
                <w:delText xml:space="preserve">Doklady preukazujúce </w:delText>
              </w:r>
              <w:r w:rsidDel="00096F70">
                <w:rPr>
                  <w:rFonts w:ascii="Arial" w:hAnsi="Arial" w:cs="Arial"/>
                  <w:b/>
                  <w:color w:val="44546A" w:themeColor="text2"/>
                  <w:szCs w:val="19"/>
                </w:rPr>
                <w:delText>s</w:delText>
              </w:r>
              <w:r w:rsidRPr="004A5C82" w:rsidDel="00096F70">
                <w:rPr>
                  <w:rFonts w:ascii="Arial" w:hAnsi="Arial" w:cs="Arial"/>
                  <w:b/>
                  <w:color w:val="44546A" w:themeColor="text2"/>
                  <w:szCs w:val="19"/>
                </w:rPr>
                <w:delText>úlad s požiadavkami v oblasti dopadu projektu na územia sústavy NATURA 2000</w:delText>
              </w:r>
            </w:del>
          </w:p>
        </w:tc>
      </w:tr>
      <w:tr w:rsidR="007D58CE" w:rsidRPr="006A79F0" w:rsidDel="00096F70" w14:paraId="70C34CE1" w14:textId="7189F5E1" w:rsidTr="007D58CE">
        <w:tblPrEx>
          <w:tblCellMar>
            <w:left w:w="108" w:type="dxa"/>
            <w:right w:w="108" w:type="dxa"/>
          </w:tblCellMar>
        </w:tblPrEx>
        <w:trPr>
          <w:del w:id="420" w:author="I K" w:date="2023-04-18T11:35:00Z"/>
        </w:trPr>
        <w:tc>
          <w:tcPr>
            <w:tcW w:w="9776" w:type="dxa"/>
          </w:tcPr>
          <w:p w14:paraId="51B0ED1E" w14:textId="1E0BDE93" w:rsidR="007D58CE" w:rsidDel="00096F70" w:rsidRDefault="007D58CE" w:rsidP="007D58CE">
            <w:pPr>
              <w:pStyle w:val="Odsekzoznamu"/>
              <w:spacing w:before="120" w:after="120" w:line="240" w:lineRule="auto"/>
              <w:ind w:left="85" w:right="85"/>
              <w:contextualSpacing w:val="0"/>
              <w:jc w:val="both"/>
              <w:rPr>
                <w:del w:id="421" w:author="I K" w:date="2023-04-18T11:35:00Z"/>
                <w:rFonts w:ascii="Arial" w:hAnsi="Arial" w:cs="Arial"/>
                <w:bCs/>
                <w:sz w:val="20"/>
                <w:szCs w:val="20"/>
              </w:rPr>
            </w:pPr>
            <w:del w:id="422" w:author="I K" w:date="2023-04-18T11:35:00Z">
              <w:r w:rsidRPr="002F79A9" w:rsidDel="00096F70">
                <w:rPr>
                  <w:rFonts w:ascii="Arial" w:hAnsi="Arial" w:cs="Arial"/>
                  <w:bCs/>
                  <w:sz w:val="20"/>
                  <w:szCs w:val="20"/>
                </w:rPr>
                <w:delText>V rámci tejto prílohy ŽoP</w:delText>
              </w:r>
              <w:r w:rsidDel="00096F70">
                <w:rPr>
                  <w:rFonts w:ascii="Arial" w:hAnsi="Arial" w:cs="Arial"/>
                  <w:bCs/>
                  <w:sz w:val="20"/>
                  <w:szCs w:val="20"/>
                </w:rPr>
                <w:delText>r</w:delText>
              </w:r>
              <w:r w:rsidRPr="002F79A9" w:rsidDel="00096F70">
                <w:rPr>
                  <w:rFonts w:ascii="Arial" w:hAnsi="Arial" w:cs="Arial"/>
                  <w:bCs/>
                  <w:sz w:val="20"/>
                  <w:szCs w:val="20"/>
                </w:rPr>
                <w:delText xml:space="preserve"> žiadateľ predkladá</w:delText>
              </w:r>
              <w:r w:rsidDel="00096F70">
                <w:rPr>
                  <w:rFonts w:ascii="Arial" w:hAnsi="Arial" w:cs="Arial"/>
                  <w:bCs/>
                  <w:sz w:val="20"/>
                  <w:szCs w:val="20"/>
                </w:rPr>
                <w:delText xml:space="preserve"> </w:delText>
              </w:r>
              <w:r w:rsidRPr="002F79A9" w:rsidDel="00096F70">
                <w:rPr>
                  <w:rFonts w:ascii="Arial" w:hAnsi="Arial" w:cs="Arial"/>
                  <w:bCs/>
                  <w:sz w:val="20"/>
                  <w:szCs w:val="20"/>
                </w:rPr>
                <w:delText>pri projekte, pri ktorom realizácia aktivít</w:delText>
              </w:r>
              <w:r w:rsidDel="00096F70">
                <w:rPr>
                  <w:rFonts w:ascii="Arial" w:hAnsi="Arial" w:cs="Arial"/>
                  <w:bCs/>
                  <w:sz w:val="20"/>
                  <w:szCs w:val="20"/>
                </w:rPr>
                <w:delText>:</w:delText>
              </w:r>
            </w:del>
          </w:p>
          <w:p w14:paraId="0B856C0C" w14:textId="212CD105" w:rsidR="007D58CE" w:rsidDel="00096F70" w:rsidRDefault="007D58CE" w:rsidP="007D58CE">
            <w:pPr>
              <w:pStyle w:val="Odsekzoznamu"/>
              <w:numPr>
                <w:ilvl w:val="0"/>
                <w:numId w:val="55"/>
              </w:numPr>
              <w:spacing w:before="60" w:after="60" w:line="240" w:lineRule="auto"/>
              <w:ind w:left="522"/>
              <w:jc w:val="both"/>
              <w:rPr>
                <w:del w:id="423" w:author="I K" w:date="2023-04-18T11:35:00Z"/>
                <w:rFonts w:ascii="Arial" w:hAnsi="Arial" w:cs="Arial"/>
                <w:bCs/>
                <w:sz w:val="20"/>
                <w:szCs w:val="20"/>
              </w:rPr>
            </w:pPr>
            <w:del w:id="424" w:author="I K" w:date="2023-04-18T11:35:00Z">
              <w:r w:rsidRPr="002F79A9" w:rsidDel="00096F70">
                <w:rPr>
                  <w:rFonts w:ascii="Arial" w:hAnsi="Arial" w:cs="Arial"/>
                  <w:bCs/>
                  <w:sz w:val="20"/>
                  <w:szCs w:val="20"/>
                </w:rPr>
                <w:delText>priamo zasahuje na územie patriace do európskej sústavy chránených území</w:delText>
              </w:r>
              <w:r w:rsidDel="00096F70">
                <w:rPr>
                  <w:rFonts w:ascii="Arial" w:hAnsi="Arial" w:cs="Arial"/>
                  <w:bCs/>
                  <w:sz w:val="20"/>
                  <w:szCs w:val="20"/>
                </w:rPr>
                <w:delText xml:space="preserve"> </w:delText>
              </w:r>
              <w:r w:rsidRPr="002F79A9" w:rsidDel="00096F70">
                <w:rPr>
                  <w:rFonts w:ascii="Arial" w:hAnsi="Arial" w:cs="Arial"/>
                  <w:bCs/>
                  <w:sz w:val="20"/>
                  <w:szCs w:val="20"/>
                </w:rPr>
                <w:delText>Natura 2000, alebo pri ktorom je pravdepodobné, že môže mať samostatne alebo s iným projektom alebo plánom na</w:delText>
              </w:r>
              <w:r w:rsidDel="00096F70">
                <w:rPr>
                  <w:rFonts w:ascii="Arial" w:hAnsi="Arial" w:cs="Arial"/>
                  <w:bCs/>
                  <w:sz w:val="20"/>
                  <w:szCs w:val="20"/>
                </w:rPr>
                <w:delText xml:space="preserve"> </w:delText>
              </w:r>
              <w:r w:rsidRPr="002F79A9" w:rsidDel="00096F70">
                <w:rPr>
                  <w:rFonts w:ascii="Arial" w:hAnsi="Arial" w:cs="Arial"/>
                  <w:bCs/>
                  <w:sz w:val="20"/>
                  <w:szCs w:val="20"/>
                </w:rPr>
                <w:delText>tieto územia významný vplyv</w:delText>
              </w:r>
              <w:r w:rsidDel="00096F70">
                <w:rPr>
                  <w:rFonts w:ascii="Arial" w:hAnsi="Arial" w:cs="Arial"/>
                  <w:bCs/>
                  <w:sz w:val="20"/>
                  <w:szCs w:val="20"/>
                </w:rPr>
                <w:delText xml:space="preserve">, </w:delText>
              </w:r>
              <w:r w:rsidRPr="002F79A9" w:rsidDel="00096F70">
                <w:rPr>
                  <w:rFonts w:ascii="Arial" w:hAnsi="Arial" w:cs="Arial"/>
                  <w:b/>
                  <w:bCs/>
                  <w:sz w:val="20"/>
                  <w:szCs w:val="20"/>
                </w:rPr>
                <w:delText>odborné stanovisko</w:delText>
              </w:r>
              <w:r w:rsidRPr="002F79A9" w:rsidDel="00096F70">
                <w:rPr>
                  <w:rFonts w:ascii="Arial" w:hAnsi="Arial" w:cs="Arial"/>
                  <w:bCs/>
                  <w:sz w:val="20"/>
                  <w:szCs w:val="20"/>
                </w:rPr>
                <w:delText xml:space="preserve"> (formou právoplatného rozhodnutia) </w:delText>
              </w:r>
              <w:r w:rsidRPr="002F79A9" w:rsidDel="00096F70">
                <w:rPr>
                  <w:rFonts w:ascii="Arial" w:hAnsi="Arial" w:cs="Arial"/>
                  <w:b/>
                  <w:bCs/>
                  <w:sz w:val="20"/>
                  <w:szCs w:val="20"/>
                </w:rPr>
                <w:delText>okresného úradu v sídle kraja</w:delText>
              </w:r>
              <w:r w:rsidRPr="002F79A9" w:rsidDel="00096F70">
                <w:rPr>
                  <w:rFonts w:ascii="Arial" w:hAnsi="Arial" w:cs="Arial"/>
                  <w:bCs/>
                  <w:sz w:val="20"/>
                  <w:szCs w:val="20"/>
                </w:rPr>
                <w:delText xml:space="preserve"> vydané </w:delText>
              </w:r>
              <w:r w:rsidRPr="003B72B2" w:rsidDel="00096F70">
                <w:rPr>
                  <w:rFonts w:ascii="Arial" w:hAnsi="Arial" w:cs="Arial"/>
                  <w:b/>
                  <w:bCs/>
                  <w:sz w:val="20"/>
                  <w:szCs w:val="20"/>
                </w:rPr>
                <w:delText>podľa § 28 zákona č. 543/2002 Z. z. o ochrane prírody a krajiny</w:delText>
              </w:r>
              <w:r w:rsidRPr="002F79A9" w:rsidDel="00096F70">
                <w:rPr>
                  <w:rFonts w:ascii="Arial" w:hAnsi="Arial" w:cs="Arial"/>
                  <w:bCs/>
                  <w:sz w:val="20"/>
                  <w:szCs w:val="20"/>
                </w:rPr>
                <w:delText xml:space="preserve"> </w:delText>
              </w:r>
              <w:r w:rsidRPr="002F79A9" w:rsidDel="00096F70">
                <w:rPr>
                  <w:rFonts w:ascii="Arial" w:hAnsi="Arial" w:cs="Arial"/>
                  <w:b/>
                  <w:bCs/>
                  <w:sz w:val="20"/>
                  <w:szCs w:val="20"/>
                </w:rPr>
                <w:delText>k možnosti významného vplyvu projektu na územia patriace do európskej sústavy chránených území Natura 2000</w:delText>
              </w:r>
              <w:r w:rsidRPr="002F79A9" w:rsidDel="00096F70">
                <w:rPr>
                  <w:rFonts w:ascii="Arial" w:hAnsi="Arial" w:cs="Arial"/>
                  <w:bCs/>
                  <w:sz w:val="20"/>
                  <w:szCs w:val="20"/>
                </w:rPr>
                <w:delText>, pričom zo stanoviska musí byť zrejmé, že aktivity projektu</w:delText>
              </w:r>
              <w:r w:rsidDel="00096F70">
                <w:rPr>
                  <w:rFonts w:ascii="Arial" w:hAnsi="Arial" w:cs="Arial"/>
                  <w:bCs/>
                  <w:sz w:val="20"/>
                  <w:szCs w:val="20"/>
                </w:rPr>
                <w:delText xml:space="preserve">, resp. </w:delText>
              </w:r>
              <w:r w:rsidRPr="002F79A9" w:rsidDel="00096F70">
                <w:rPr>
                  <w:rFonts w:ascii="Arial" w:hAnsi="Arial" w:cs="Arial"/>
                  <w:bCs/>
                  <w:sz w:val="20"/>
                  <w:szCs w:val="20"/>
                </w:rPr>
                <w:delText>projekt</w:delText>
              </w:r>
              <w:r w:rsidDel="00096F70">
                <w:rPr>
                  <w:rFonts w:ascii="Arial" w:hAnsi="Arial" w:cs="Arial"/>
                  <w:bCs/>
                  <w:sz w:val="20"/>
                  <w:szCs w:val="20"/>
                </w:rPr>
                <w:delText xml:space="preserve"> </w:delText>
              </w:r>
              <w:r w:rsidRPr="002F79A9" w:rsidDel="00096F70">
                <w:rPr>
                  <w:rFonts w:ascii="Arial" w:hAnsi="Arial" w:cs="Arial"/>
                  <w:bCs/>
                  <w:sz w:val="20"/>
                  <w:szCs w:val="20"/>
                </w:rPr>
                <w:delText>pravdepodobne nebude mať významný nepriaznivý vplyv na územia patriace do európskej sústavy chránených území</w:delText>
              </w:r>
              <w:r w:rsidDel="00096F70">
                <w:rPr>
                  <w:rFonts w:ascii="Arial" w:hAnsi="Arial" w:cs="Arial"/>
                  <w:bCs/>
                  <w:sz w:val="20"/>
                  <w:szCs w:val="20"/>
                </w:rPr>
                <w:delText xml:space="preserve"> </w:delText>
              </w:r>
              <w:r w:rsidRPr="002F79A9" w:rsidDel="00096F70">
                <w:rPr>
                  <w:rFonts w:ascii="Arial" w:hAnsi="Arial" w:cs="Arial"/>
                  <w:bCs/>
                  <w:sz w:val="20"/>
                  <w:szCs w:val="20"/>
                </w:rPr>
                <w:delText>Natura 2000;</w:delText>
              </w:r>
            </w:del>
          </w:p>
          <w:p w14:paraId="188EBB2A" w14:textId="169DDE56" w:rsidR="007D58CE" w:rsidRPr="003B72B2" w:rsidDel="00096F70" w:rsidRDefault="007D58CE" w:rsidP="007D58CE">
            <w:pPr>
              <w:pStyle w:val="Odsekzoznamu"/>
              <w:numPr>
                <w:ilvl w:val="0"/>
                <w:numId w:val="55"/>
              </w:numPr>
              <w:spacing w:before="60" w:after="60" w:line="240" w:lineRule="auto"/>
              <w:ind w:left="522"/>
              <w:jc w:val="both"/>
              <w:rPr>
                <w:del w:id="425" w:author="I K" w:date="2023-04-18T11:35:00Z"/>
                <w:rFonts w:ascii="Arial" w:hAnsi="Arial" w:cs="Arial"/>
                <w:bCs/>
                <w:sz w:val="20"/>
                <w:szCs w:val="20"/>
              </w:rPr>
            </w:pPr>
            <w:del w:id="426" w:author="I K" w:date="2023-04-18T11:35:00Z">
              <w:r w:rsidRPr="002F79A9" w:rsidDel="00096F70">
                <w:rPr>
                  <w:rFonts w:ascii="Arial" w:hAnsi="Arial" w:cs="Arial"/>
                  <w:bCs/>
                  <w:sz w:val="20"/>
                  <w:szCs w:val="20"/>
                </w:rPr>
                <w:delText>nezasahuje na územia patriace do európskej sústavy chránených území</w:delText>
              </w:r>
              <w:r w:rsidDel="00096F70">
                <w:rPr>
                  <w:rFonts w:ascii="Arial" w:hAnsi="Arial" w:cs="Arial"/>
                  <w:bCs/>
                  <w:sz w:val="20"/>
                  <w:szCs w:val="20"/>
                </w:rPr>
                <w:delText xml:space="preserve"> </w:delText>
              </w:r>
              <w:r w:rsidRPr="002F79A9" w:rsidDel="00096F70">
                <w:rPr>
                  <w:rFonts w:ascii="Arial" w:hAnsi="Arial" w:cs="Arial"/>
                  <w:bCs/>
                  <w:sz w:val="20"/>
                  <w:szCs w:val="20"/>
                </w:rPr>
                <w:delText>Natura 2000, resp. pri ktorom je pravdepodobné, že realizácia aktivít nemôže mať samostatne alebo v</w:delText>
              </w:r>
              <w:r w:rsidDel="00096F70">
                <w:rPr>
                  <w:rFonts w:ascii="Arial" w:hAnsi="Arial" w:cs="Arial"/>
                  <w:bCs/>
                  <w:sz w:val="20"/>
                  <w:szCs w:val="20"/>
                </w:rPr>
                <w:delText> </w:delText>
              </w:r>
              <w:r w:rsidRPr="002F79A9" w:rsidDel="00096F70">
                <w:rPr>
                  <w:rFonts w:ascii="Arial" w:hAnsi="Arial" w:cs="Arial"/>
                  <w:bCs/>
                  <w:sz w:val="20"/>
                  <w:szCs w:val="20"/>
                </w:rPr>
                <w:delText>kombinácii</w:delText>
              </w:r>
              <w:r w:rsidDel="00096F70">
                <w:rPr>
                  <w:rFonts w:ascii="Arial" w:hAnsi="Arial" w:cs="Arial"/>
                  <w:bCs/>
                  <w:sz w:val="20"/>
                  <w:szCs w:val="20"/>
                </w:rPr>
                <w:delText xml:space="preserve"> </w:delText>
              </w:r>
              <w:r w:rsidRPr="002F79A9" w:rsidDel="00096F70">
                <w:rPr>
                  <w:rFonts w:ascii="Arial" w:hAnsi="Arial" w:cs="Arial"/>
                  <w:bCs/>
                  <w:sz w:val="20"/>
                  <w:szCs w:val="20"/>
                </w:rPr>
                <w:delText>s iným projektom alebo plánom na tieto územia významný vplyv</w:delText>
              </w:r>
              <w:r w:rsidDel="00096F70">
                <w:rPr>
                  <w:rFonts w:ascii="Arial" w:hAnsi="Arial" w:cs="Arial"/>
                  <w:bCs/>
                  <w:sz w:val="20"/>
                  <w:szCs w:val="20"/>
                </w:rPr>
                <w:delText xml:space="preserve">, </w:delText>
              </w:r>
              <w:r w:rsidRPr="003B72B2" w:rsidDel="00096F70">
                <w:rPr>
                  <w:rFonts w:ascii="Arial" w:hAnsi="Arial" w:cs="Arial"/>
                  <w:b/>
                  <w:bCs/>
                  <w:sz w:val="20"/>
                  <w:szCs w:val="20"/>
                </w:rPr>
                <w:delText>vyjadrenie okresného úradu podľa §</w:delText>
              </w:r>
              <w:r w:rsidDel="00096F70">
                <w:rPr>
                  <w:rFonts w:ascii="Arial" w:hAnsi="Arial" w:cs="Arial"/>
                  <w:b/>
                  <w:bCs/>
                  <w:sz w:val="20"/>
                  <w:szCs w:val="20"/>
                </w:rPr>
                <w:delText> </w:delText>
              </w:r>
              <w:r w:rsidRPr="003B72B2" w:rsidDel="00096F70">
                <w:rPr>
                  <w:rFonts w:ascii="Arial" w:hAnsi="Arial" w:cs="Arial"/>
                  <w:b/>
                  <w:bCs/>
                  <w:sz w:val="20"/>
                  <w:szCs w:val="20"/>
                </w:rPr>
                <w:delText>9 zákona o</w:delText>
              </w:r>
              <w:r w:rsidDel="00096F70">
                <w:rPr>
                  <w:rFonts w:ascii="Arial" w:hAnsi="Arial" w:cs="Arial"/>
                  <w:b/>
                  <w:bCs/>
                  <w:sz w:val="20"/>
                  <w:szCs w:val="20"/>
                </w:rPr>
                <w:delText> </w:delText>
              </w:r>
              <w:r w:rsidRPr="003B72B2" w:rsidDel="00096F70">
                <w:rPr>
                  <w:rFonts w:ascii="Arial" w:hAnsi="Arial" w:cs="Arial"/>
                  <w:b/>
                  <w:bCs/>
                  <w:sz w:val="20"/>
                  <w:szCs w:val="20"/>
                </w:rPr>
                <w:delText>ochrane prírody a krajiny k plánovanej činnosti</w:delText>
              </w:r>
              <w:r w:rsidRPr="002F79A9" w:rsidDel="00096F70">
                <w:rPr>
                  <w:rFonts w:ascii="Arial" w:hAnsi="Arial" w:cs="Arial"/>
                  <w:bCs/>
                  <w:sz w:val="20"/>
                  <w:szCs w:val="20"/>
                </w:rPr>
                <w:delText>, pričom</w:delText>
              </w:r>
              <w:r w:rsidDel="00096F70">
                <w:rPr>
                  <w:rFonts w:ascii="Arial" w:hAnsi="Arial" w:cs="Arial"/>
                  <w:bCs/>
                  <w:sz w:val="20"/>
                  <w:szCs w:val="20"/>
                </w:rPr>
                <w:delText xml:space="preserve"> </w:delText>
              </w:r>
              <w:r w:rsidRPr="002F79A9" w:rsidDel="00096F70">
                <w:rPr>
                  <w:rFonts w:ascii="Arial" w:hAnsi="Arial" w:cs="Arial"/>
                  <w:bCs/>
                  <w:sz w:val="20"/>
                  <w:szCs w:val="20"/>
                </w:rPr>
                <w:delText>z vyjadrenia musí byť zrejmé, že projekt nenapĺňa znaky plánu a projektu, ktorý pravdepodobne bude mať vplyv na</w:delText>
              </w:r>
              <w:r w:rsidDel="00096F70">
                <w:rPr>
                  <w:rFonts w:ascii="Arial" w:hAnsi="Arial" w:cs="Arial"/>
                  <w:bCs/>
                  <w:sz w:val="20"/>
                  <w:szCs w:val="20"/>
                </w:rPr>
                <w:delText xml:space="preserve"> </w:delText>
              </w:r>
              <w:r w:rsidRPr="002F79A9" w:rsidDel="00096F70">
                <w:rPr>
                  <w:rFonts w:ascii="Arial" w:hAnsi="Arial" w:cs="Arial"/>
                  <w:bCs/>
                  <w:sz w:val="20"/>
                  <w:szCs w:val="20"/>
                </w:rPr>
                <w:delText>územia patriace do európskej sústavy chránených území Natura 2000. Zároveň z obsahu dokumentu musí byť</w:delText>
              </w:r>
              <w:r w:rsidDel="00096F70">
                <w:rPr>
                  <w:rFonts w:ascii="Arial" w:hAnsi="Arial" w:cs="Arial"/>
                  <w:bCs/>
                  <w:sz w:val="20"/>
                  <w:szCs w:val="20"/>
                </w:rPr>
                <w:delText xml:space="preserve"> </w:delText>
              </w:r>
              <w:r w:rsidRPr="002F79A9" w:rsidDel="00096F70">
                <w:rPr>
                  <w:rFonts w:ascii="Arial" w:hAnsi="Arial" w:cs="Arial"/>
                  <w:bCs/>
                  <w:sz w:val="20"/>
                  <w:szCs w:val="20"/>
                </w:rPr>
                <w:delText>jednoznačne identifikovateľné, že vyjadrenie sa týka projektu, ktorý je predmetom ŽoP</w:delText>
              </w:r>
              <w:r w:rsidDel="00096F70">
                <w:rPr>
                  <w:rFonts w:ascii="Arial" w:hAnsi="Arial" w:cs="Arial"/>
                  <w:bCs/>
                  <w:sz w:val="20"/>
                  <w:szCs w:val="20"/>
                </w:rPr>
                <w:delText>r</w:delText>
              </w:r>
              <w:r w:rsidRPr="002F79A9" w:rsidDel="00096F70">
                <w:rPr>
                  <w:rFonts w:ascii="Arial" w:hAnsi="Arial" w:cs="Arial"/>
                  <w:bCs/>
                  <w:sz w:val="20"/>
                  <w:szCs w:val="20"/>
                </w:rPr>
                <w:delText xml:space="preserve"> (t.j. vyjadrenie musí</w:delText>
              </w:r>
              <w:r w:rsidDel="00096F70">
                <w:rPr>
                  <w:rFonts w:ascii="Arial" w:hAnsi="Arial" w:cs="Arial"/>
                  <w:bCs/>
                  <w:sz w:val="20"/>
                  <w:szCs w:val="20"/>
                </w:rPr>
                <w:delText xml:space="preserve"> </w:delText>
              </w:r>
              <w:r w:rsidRPr="003B72B2" w:rsidDel="00096F70">
                <w:rPr>
                  <w:rFonts w:ascii="Arial" w:hAnsi="Arial" w:cs="Arial"/>
                  <w:bCs/>
                  <w:sz w:val="20"/>
                  <w:szCs w:val="20"/>
                </w:rPr>
                <w:delText>obsahovať identifikáciu projektu, popis (charakteristiku a</w:delText>
              </w:r>
              <w:r w:rsidDel="00096F70">
                <w:rPr>
                  <w:rFonts w:ascii="Arial" w:hAnsi="Arial" w:cs="Arial"/>
                  <w:bCs/>
                  <w:sz w:val="20"/>
                  <w:szCs w:val="20"/>
                </w:rPr>
                <w:delText> </w:delText>
              </w:r>
              <w:r w:rsidRPr="003B72B2" w:rsidDel="00096F70">
                <w:rPr>
                  <w:rFonts w:ascii="Arial" w:hAnsi="Arial" w:cs="Arial"/>
                  <w:bCs/>
                  <w:sz w:val="20"/>
                  <w:szCs w:val="20"/>
                </w:rPr>
                <w:delText>parametre) navrhovanej činnosti (príp. popis aktivít projektu),</w:delText>
              </w:r>
              <w:r w:rsidDel="00096F70">
                <w:rPr>
                  <w:rFonts w:ascii="Arial" w:hAnsi="Arial" w:cs="Arial"/>
                  <w:bCs/>
                  <w:sz w:val="20"/>
                  <w:szCs w:val="20"/>
                </w:rPr>
                <w:delText xml:space="preserve"> </w:delText>
              </w:r>
              <w:r w:rsidRPr="003B72B2" w:rsidDel="00096F70">
                <w:rPr>
                  <w:rFonts w:ascii="Arial Narrow" w:hAnsi="Arial Narrow" w:cs="Arial"/>
                  <w:bCs/>
                  <w:sz w:val="22"/>
                </w:rPr>
                <w:delText>ktorá bola predmetom vyjadrenia, lokalizáciu navrhovanej činnosti (projektu), a to až na úrovni parciel, ak je to potrebné</w:delText>
              </w:r>
              <w:r w:rsidDel="00096F70">
                <w:rPr>
                  <w:rFonts w:ascii="Arial Narrow" w:hAnsi="Arial Narrow" w:cs="Arial"/>
                  <w:bCs/>
                  <w:sz w:val="22"/>
                </w:rPr>
                <w:delText xml:space="preserve"> </w:delText>
              </w:r>
              <w:r w:rsidRPr="003B72B2" w:rsidDel="00096F70">
                <w:rPr>
                  <w:rFonts w:ascii="Arial Narrow" w:hAnsi="Arial Narrow" w:cs="Arial"/>
                  <w:bCs/>
                  <w:sz w:val="22"/>
                </w:rPr>
                <w:delText>pre posúdenie navrhovanej činnosti (projektu) a</w:delText>
              </w:r>
              <w:r w:rsidDel="00096F70">
                <w:rPr>
                  <w:rFonts w:ascii="Arial Narrow" w:hAnsi="Arial Narrow" w:cs="Arial"/>
                  <w:bCs/>
                  <w:sz w:val="22"/>
                </w:rPr>
                <w:delText> </w:delText>
              </w:r>
              <w:r w:rsidRPr="003B72B2" w:rsidDel="00096F70">
                <w:rPr>
                  <w:rFonts w:ascii="Arial Narrow" w:hAnsi="Arial Narrow" w:cs="Arial"/>
                  <w:bCs/>
                  <w:sz w:val="22"/>
                </w:rPr>
                <w:delText>vyjadrenie príslušného orgánu k</w:delText>
              </w:r>
              <w:r w:rsidDel="00096F70">
                <w:rPr>
                  <w:rFonts w:ascii="Arial Narrow" w:hAnsi="Arial Narrow" w:cs="Arial"/>
                  <w:bCs/>
                  <w:sz w:val="22"/>
                </w:rPr>
                <w:delText> </w:delText>
              </w:r>
              <w:r w:rsidRPr="003B72B2" w:rsidDel="00096F70">
                <w:rPr>
                  <w:rFonts w:ascii="Arial Narrow" w:hAnsi="Arial Narrow" w:cs="Arial"/>
                  <w:bCs/>
                  <w:sz w:val="22"/>
                </w:rPr>
                <w:delText>navrhovanej činnosti (projektu).</w:delText>
              </w:r>
            </w:del>
          </w:p>
          <w:p w14:paraId="36AEF394" w14:textId="3731189C" w:rsidR="007D58CE" w:rsidRPr="00D01EF0" w:rsidDel="00096F70" w:rsidRDefault="007D58CE" w:rsidP="007D58CE">
            <w:pPr>
              <w:pStyle w:val="Odsekzoznamu"/>
              <w:spacing w:before="240" w:after="120" w:line="240" w:lineRule="auto"/>
              <w:ind w:left="142" w:right="85"/>
              <w:contextualSpacing w:val="0"/>
              <w:jc w:val="both"/>
              <w:rPr>
                <w:del w:id="427" w:author="I K" w:date="2023-04-18T11:35:00Z"/>
                <w:rFonts w:ascii="Arial" w:hAnsi="Arial" w:cs="Arial"/>
                <w:bCs/>
                <w:sz w:val="20"/>
                <w:szCs w:val="20"/>
              </w:rPr>
            </w:pPr>
            <w:del w:id="428" w:author="I K" w:date="2023-04-18T11:35:00Z">
              <w:r w:rsidRPr="003B72B2" w:rsidDel="00096F70">
                <w:rPr>
                  <w:rFonts w:ascii="Arial" w:hAnsi="Arial" w:cs="Arial"/>
                  <w:bCs/>
                  <w:sz w:val="20"/>
                  <w:szCs w:val="20"/>
                </w:rPr>
                <w:delText xml:space="preserve">Predloženie prílohy </w:delText>
              </w:r>
              <w:r w:rsidDel="00096F70">
                <w:rPr>
                  <w:rFonts w:ascii="Arial" w:hAnsi="Arial" w:cs="Arial"/>
                  <w:bCs/>
                  <w:sz w:val="20"/>
                  <w:szCs w:val="20"/>
                </w:rPr>
                <w:delText>sa netýka</w:delText>
              </w:r>
              <w:r w:rsidRPr="003B72B2" w:rsidDel="00096F70">
                <w:rPr>
                  <w:rFonts w:ascii="Arial" w:hAnsi="Arial" w:cs="Arial"/>
                  <w:bCs/>
                  <w:sz w:val="20"/>
                  <w:szCs w:val="20"/>
                </w:rPr>
                <w:delText xml:space="preserve"> žiadateľov, ktorí v rámci </w:delText>
              </w:r>
              <w:r w:rsidRPr="003B72B2" w:rsidDel="00096F70">
                <w:rPr>
                  <w:rFonts w:ascii="Arial" w:hAnsi="Arial" w:cs="Arial"/>
                  <w:bCs/>
                  <w:i/>
                  <w:sz w:val="20"/>
                  <w:szCs w:val="20"/>
                </w:rPr>
                <w:delText>Dokladov preukazujúcich plnenie požiadaviek v oblasti posudzovania vplyvov na životné prostredie</w:delText>
              </w:r>
              <w:r w:rsidDel="00096F70">
                <w:rPr>
                  <w:rFonts w:ascii="Arial" w:hAnsi="Arial" w:cs="Arial"/>
                  <w:bCs/>
                  <w:sz w:val="20"/>
                  <w:szCs w:val="20"/>
                </w:rPr>
                <w:delText xml:space="preserve"> </w:delText>
              </w:r>
              <w:r w:rsidRPr="003B72B2" w:rsidDel="00096F70">
                <w:rPr>
                  <w:rFonts w:ascii="Arial" w:hAnsi="Arial" w:cs="Arial"/>
                  <w:bCs/>
                  <w:sz w:val="20"/>
                  <w:szCs w:val="20"/>
                </w:rPr>
                <w:delText>predkladajú platné záverečné</w:delText>
              </w:r>
              <w:r w:rsidDel="00096F70">
                <w:rPr>
                  <w:rFonts w:ascii="Arial" w:hAnsi="Arial" w:cs="Arial"/>
                  <w:bCs/>
                  <w:sz w:val="20"/>
                  <w:szCs w:val="20"/>
                </w:rPr>
                <w:delText xml:space="preserve"> </w:delText>
              </w:r>
              <w:r w:rsidRPr="003B72B2" w:rsidDel="00096F70">
                <w:rPr>
                  <w:rFonts w:ascii="Arial" w:hAnsi="Arial" w:cs="Arial"/>
                  <w:bCs/>
                  <w:sz w:val="20"/>
                  <w:szCs w:val="20"/>
                </w:rPr>
                <w:delText>stanovisko alebo rozhodnutie zo zisťovacieho konania, nakoľko vyjadrenie príslušného orgánu bolo vydané v</w:delText>
              </w:r>
              <w:r w:rsidDel="00096F70">
                <w:rPr>
                  <w:rFonts w:ascii="Arial" w:hAnsi="Arial" w:cs="Arial"/>
                  <w:bCs/>
                  <w:sz w:val="20"/>
                  <w:szCs w:val="20"/>
                </w:rPr>
                <w:delText> </w:delText>
              </w:r>
              <w:r w:rsidRPr="003B72B2" w:rsidDel="00096F70">
                <w:rPr>
                  <w:rFonts w:ascii="Arial" w:hAnsi="Arial" w:cs="Arial"/>
                  <w:bCs/>
                  <w:sz w:val="20"/>
                  <w:szCs w:val="20"/>
                </w:rPr>
                <w:delText>rámci</w:delText>
              </w:r>
              <w:r w:rsidDel="00096F70">
                <w:rPr>
                  <w:rFonts w:ascii="Arial" w:hAnsi="Arial" w:cs="Arial"/>
                  <w:bCs/>
                  <w:sz w:val="20"/>
                  <w:szCs w:val="20"/>
                </w:rPr>
                <w:delText xml:space="preserve"> </w:delText>
              </w:r>
              <w:r w:rsidRPr="003B72B2" w:rsidDel="00096F70">
                <w:rPr>
                  <w:rFonts w:ascii="Arial" w:hAnsi="Arial" w:cs="Arial"/>
                  <w:bCs/>
                  <w:sz w:val="20"/>
                  <w:szCs w:val="20"/>
                </w:rPr>
                <w:delText>zisťovacieho konania, resp. povinného hodnotenia.</w:delText>
              </w:r>
            </w:del>
          </w:p>
        </w:tc>
      </w:tr>
      <w:tr w:rsidR="00997F82" w:rsidRPr="00603E9E" w:rsidDel="00096F70" w14:paraId="187D5CE9" w14:textId="6DBB4927" w:rsidTr="004461E5">
        <w:tblPrEx>
          <w:tblCellMar>
            <w:left w:w="108" w:type="dxa"/>
            <w:right w:w="108" w:type="dxa"/>
          </w:tblCellMar>
        </w:tblPrEx>
        <w:trPr>
          <w:del w:id="429" w:author="I K" w:date="2023-04-18T11:35:00Z"/>
        </w:trPr>
        <w:tc>
          <w:tcPr>
            <w:tcW w:w="9776" w:type="dxa"/>
            <w:shd w:val="clear" w:color="auto" w:fill="F2F2F2" w:themeFill="background1" w:themeFillShade="F2"/>
          </w:tcPr>
          <w:p w14:paraId="0E2765E9" w14:textId="344C49E3" w:rsidR="00997F82" w:rsidRPr="00603E9E" w:rsidDel="00096F70" w:rsidRDefault="00997F82" w:rsidP="00997F82">
            <w:pPr>
              <w:pStyle w:val="Odsekzoznamu"/>
              <w:keepNext/>
              <w:numPr>
                <w:ilvl w:val="1"/>
                <w:numId w:val="23"/>
              </w:numPr>
              <w:spacing w:before="120" w:after="120" w:line="240" w:lineRule="auto"/>
              <w:ind w:left="936" w:hanging="709"/>
              <w:rPr>
                <w:del w:id="430" w:author="I K" w:date="2023-04-18T11:35:00Z"/>
                <w:rFonts w:ascii="Arial" w:hAnsi="Arial" w:cs="Arial"/>
                <w:b/>
                <w:color w:val="44546A" w:themeColor="text2"/>
                <w:szCs w:val="19"/>
              </w:rPr>
            </w:pPr>
            <w:del w:id="431" w:author="I K" w:date="2023-04-18T11:35:00Z">
              <w:r w:rsidRPr="00A22728" w:rsidDel="00096F70">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096F70" w14:paraId="5C096CCA" w14:textId="40B37D4D" w:rsidTr="004461E5">
        <w:tblPrEx>
          <w:tblCellMar>
            <w:left w:w="108" w:type="dxa"/>
            <w:right w:w="108" w:type="dxa"/>
          </w:tblCellMar>
        </w:tblPrEx>
        <w:trPr>
          <w:del w:id="432" w:author="I K" w:date="2023-04-18T11:35:00Z"/>
        </w:trPr>
        <w:tc>
          <w:tcPr>
            <w:tcW w:w="9776" w:type="dxa"/>
            <w:tcBorders>
              <w:bottom w:val="single" w:sz="4" w:space="0" w:color="auto"/>
            </w:tcBorders>
          </w:tcPr>
          <w:p w14:paraId="795EAB18" w14:textId="493B8131" w:rsidR="00997F82" w:rsidRPr="00CE0A9F" w:rsidDel="00096F70" w:rsidRDefault="00997F82" w:rsidP="00FF6C9B">
            <w:pPr>
              <w:pStyle w:val="Odsekzoznamu"/>
              <w:spacing w:before="60" w:after="60"/>
              <w:ind w:left="0" w:right="85"/>
              <w:contextualSpacing w:val="0"/>
              <w:jc w:val="both"/>
              <w:rPr>
                <w:del w:id="433" w:author="I K" w:date="2023-04-18T11:35:00Z"/>
                <w:rFonts w:ascii="Arial" w:hAnsi="Arial" w:cs="Arial"/>
                <w:bCs/>
                <w:sz w:val="20"/>
                <w:szCs w:val="20"/>
              </w:rPr>
            </w:pPr>
            <w:del w:id="434" w:author="I K" w:date="2023-04-18T11:35:00Z">
              <w:r w:rsidRPr="00D01EF0" w:rsidDel="00096F70">
                <w:rPr>
                  <w:rFonts w:ascii="Arial" w:hAnsi="Arial" w:cs="Arial"/>
                  <w:bCs/>
                  <w:sz w:val="20"/>
                  <w:szCs w:val="20"/>
                </w:rPr>
                <w:delText xml:space="preserve">V rámci tejto prílohy žiadateľ predkladá </w:delText>
              </w:r>
              <w:r w:rsidRPr="00F86B47" w:rsidDel="00096F70">
                <w:rPr>
                  <w:rFonts w:ascii="Arial" w:hAnsi="Arial" w:cs="Arial"/>
                  <w:bCs/>
                  <w:sz w:val="20"/>
                  <w:szCs w:val="20"/>
                </w:rPr>
                <w:delText>jed</w:delText>
              </w:r>
              <w:r w:rsidDel="00096F70">
                <w:rPr>
                  <w:rFonts w:ascii="Arial" w:hAnsi="Arial" w:cs="Arial"/>
                  <w:bCs/>
                  <w:sz w:val="20"/>
                  <w:szCs w:val="20"/>
                </w:rPr>
                <w:delText>e</w:delText>
              </w:r>
              <w:r w:rsidRPr="00F86B47" w:rsidDel="00096F70">
                <w:rPr>
                  <w:rFonts w:ascii="Arial" w:hAnsi="Arial" w:cs="Arial"/>
                  <w:bCs/>
                  <w:sz w:val="20"/>
                  <w:szCs w:val="20"/>
                </w:rPr>
                <w:delText>n z</w:delText>
              </w:r>
              <w:r w:rsidDel="00096F70">
                <w:rPr>
                  <w:rFonts w:ascii="Arial" w:hAnsi="Arial" w:cs="Arial"/>
                  <w:bCs/>
                  <w:sz w:val="20"/>
                  <w:szCs w:val="20"/>
                </w:rPr>
                <w:delText> </w:delText>
              </w:r>
              <w:r w:rsidRPr="00F86B47" w:rsidDel="00096F70">
                <w:rPr>
                  <w:rFonts w:ascii="Arial" w:hAnsi="Arial" w:cs="Arial"/>
                  <w:bCs/>
                  <w:sz w:val="20"/>
                  <w:szCs w:val="20"/>
                </w:rPr>
                <w:delText>nasledovných</w:delText>
              </w:r>
              <w:r w:rsidDel="00096F70">
                <w:rPr>
                  <w:rFonts w:ascii="Arial" w:hAnsi="Arial" w:cs="Arial"/>
                  <w:bCs/>
                  <w:sz w:val="20"/>
                  <w:szCs w:val="20"/>
                </w:rPr>
                <w:delText xml:space="preserve"> dokladov: </w:delText>
              </w:r>
            </w:del>
          </w:p>
          <w:p w14:paraId="3FD6A484" w14:textId="55CDC22C" w:rsidR="00997F82" w:rsidRPr="00CE0A9F" w:rsidDel="00096F70" w:rsidRDefault="00997F82" w:rsidP="00FF6C9B">
            <w:pPr>
              <w:pStyle w:val="Odsekzoznamu"/>
              <w:numPr>
                <w:ilvl w:val="0"/>
                <w:numId w:val="54"/>
              </w:numPr>
              <w:spacing w:before="60" w:after="60" w:line="240" w:lineRule="auto"/>
              <w:ind w:left="664" w:right="85"/>
              <w:contextualSpacing w:val="0"/>
              <w:jc w:val="both"/>
              <w:rPr>
                <w:del w:id="435" w:author="I K" w:date="2023-04-18T11:35:00Z"/>
                <w:rFonts w:ascii="Arial" w:hAnsi="Arial" w:cs="Arial"/>
                <w:bCs/>
                <w:sz w:val="20"/>
                <w:szCs w:val="20"/>
              </w:rPr>
            </w:pPr>
            <w:del w:id="436" w:author="I K" w:date="2023-04-18T11:35:00Z">
              <w:r w:rsidRPr="00CE0A9F" w:rsidDel="00096F70">
                <w:rPr>
                  <w:rFonts w:ascii="Arial" w:hAnsi="Arial" w:cs="Arial"/>
                  <w:bCs/>
                  <w:sz w:val="20"/>
                  <w:szCs w:val="20"/>
                </w:rPr>
                <w:delText>platné záverečné stanovisko z posúdenia vplyvov navrhovanej činnosti, resp. jej zmeny na životné</w:delText>
              </w:r>
              <w:r w:rsidDel="00096F70">
                <w:rPr>
                  <w:rFonts w:ascii="Arial" w:hAnsi="Arial" w:cs="Arial"/>
                  <w:bCs/>
                  <w:sz w:val="20"/>
                  <w:szCs w:val="20"/>
                </w:rPr>
                <w:delText xml:space="preserve"> </w:delText>
              </w:r>
              <w:r w:rsidRPr="00CE0A9F" w:rsidDel="00096F70">
                <w:rPr>
                  <w:rFonts w:ascii="Arial" w:hAnsi="Arial" w:cs="Arial"/>
                  <w:bCs/>
                  <w:sz w:val="20"/>
                  <w:szCs w:val="20"/>
                </w:rPr>
                <w:delText>prostredie podľa zákona o posudzovaní vplyvov (v prípade zmeny navrhovanej činnosti je žiadateľ povinný</w:delText>
              </w:r>
              <w:r w:rsidDel="00096F70">
                <w:rPr>
                  <w:rFonts w:ascii="Arial" w:hAnsi="Arial" w:cs="Arial"/>
                  <w:bCs/>
                  <w:sz w:val="20"/>
                  <w:szCs w:val="20"/>
                </w:rPr>
                <w:delText xml:space="preserve"> </w:delText>
              </w:r>
              <w:r w:rsidRPr="00CE0A9F" w:rsidDel="00096F70">
                <w:rPr>
                  <w:rFonts w:ascii="Arial" w:hAnsi="Arial" w:cs="Arial"/>
                  <w:bCs/>
                  <w:sz w:val="20"/>
                  <w:szCs w:val="20"/>
                </w:rPr>
                <w:delText>predložiť pôvodné záverečné stanovisko z posúdenia vplyvov na životné prostredie, ako aj záverečné</w:delText>
              </w:r>
              <w:r w:rsidDel="00096F70">
                <w:rPr>
                  <w:rFonts w:ascii="Arial" w:hAnsi="Arial" w:cs="Arial"/>
                  <w:bCs/>
                  <w:sz w:val="20"/>
                  <w:szCs w:val="20"/>
                </w:rPr>
                <w:delText xml:space="preserve"> </w:delText>
              </w:r>
              <w:r w:rsidRPr="00CE0A9F" w:rsidDel="00096F70">
                <w:rPr>
                  <w:rFonts w:ascii="Arial" w:hAnsi="Arial" w:cs="Arial"/>
                  <w:bCs/>
                  <w:sz w:val="20"/>
                  <w:szCs w:val="20"/>
                </w:rPr>
                <w:delText>stanovisko z posúdenia zmeny navrhovanej činnosti, ak zmena činnosti podliehala povinnému hodnoteniu</w:delText>
              </w:r>
              <w:r w:rsidDel="00096F70">
                <w:rPr>
                  <w:rFonts w:ascii="Arial" w:hAnsi="Arial" w:cs="Arial"/>
                  <w:bCs/>
                  <w:sz w:val="20"/>
                  <w:szCs w:val="20"/>
                </w:rPr>
                <w:delText xml:space="preserve"> </w:delText>
              </w:r>
              <w:r w:rsidRPr="00CE0A9F" w:rsidDel="00096F70">
                <w:rPr>
                  <w:rFonts w:ascii="Arial" w:hAnsi="Arial" w:cs="Arial"/>
                  <w:bCs/>
                  <w:sz w:val="20"/>
                  <w:szCs w:val="20"/>
                </w:rPr>
                <w:delText>alebo z rozhodnutia zo zisťovacieho konania vyplynulo, že sa navrhovaná zmena činnosti bude ďalej</w:delText>
              </w:r>
              <w:r w:rsidDel="00096F70">
                <w:rPr>
                  <w:rFonts w:ascii="Arial" w:hAnsi="Arial" w:cs="Arial"/>
                  <w:bCs/>
                  <w:sz w:val="20"/>
                  <w:szCs w:val="20"/>
                </w:rPr>
                <w:delText xml:space="preserve"> </w:delText>
              </w:r>
              <w:r w:rsidRPr="00CE0A9F" w:rsidDel="00096F70">
                <w:rPr>
                  <w:rFonts w:ascii="Arial" w:hAnsi="Arial" w:cs="Arial"/>
                  <w:bCs/>
                  <w:sz w:val="20"/>
                  <w:szCs w:val="20"/>
                </w:rPr>
                <w:delText>posudzovať). Záverečné stanovisko musí okrem povinných náležitostí, celkového hodnotenia vplyvov</w:delText>
              </w:r>
              <w:r w:rsidDel="00096F70">
                <w:rPr>
                  <w:rFonts w:ascii="Arial" w:hAnsi="Arial" w:cs="Arial"/>
                  <w:bCs/>
                  <w:sz w:val="20"/>
                  <w:szCs w:val="20"/>
                </w:rPr>
                <w:delText xml:space="preserve"> </w:delText>
              </w:r>
              <w:r w:rsidRPr="00CE0A9F" w:rsidDel="00096F70">
                <w:rPr>
                  <w:rFonts w:ascii="Arial" w:hAnsi="Arial" w:cs="Arial"/>
                  <w:bCs/>
                  <w:sz w:val="20"/>
                  <w:szCs w:val="20"/>
                </w:rPr>
                <w:delText>navrhovanej činnosti, alebo jej zmeny na životné prostredie obsahovať aj informáciu, že príslušný orgán</w:delText>
              </w:r>
              <w:r w:rsidDel="00096F70">
                <w:rPr>
                  <w:rFonts w:ascii="Arial" w:hAnsi="Arial" w:cs="Arial"/>
                  <w:bCs/>
                  <w:sz w:val="20"/>
                  <w:szCs w:val="20"/>
                </w:rPr>
                <w:delText xml:space="preserve"> </w:delText>
              </w:r>
              <w:r w:rsidRPr="00CE0A9F" w:rsidDel="00096F70">
                <w:rPr>
                  <w:rFonts w:ascii="Arial" w:hAnsi="Arial" w:cs="Arial"/>
                  <w:bCs/>
                  <w:sz w:val="20"/>
                  <w:szCs w:val="20"/>
                </w:rPr>
                <w:delText>súhlasí s navrhovanou činnosťou alebo jej zmenou, alebo</w:delText>
              </w:r>
            </w:del>
          </w:p>
          <w:p w14:paraId="28722BE7" w14:textId="58F56B95" w:rsidR="00997F82" w:rsidRPr="000752CD" w:rsidDel="00096F70" w:rsidRDefault="00997F82" w:rsidP="00FF6C9B">
            <w:pPr>
              <w:pStyle w:val="Odsekzoznamu"/>
              <w:numPr>
                <w:ilvl w:val="0"/>
                <w:numId w:val="54"/>
              </w:numPr>
              <w:spacing w:before="60" w:after="60" w:line="240" w:lineRule="auto"/>
              <w:ind w:left="664" w:right="85"/>
              <w:contextualSpacing w:val="0"/>
              <w:jc w:val="both"/>
              <w:rPr>
                <w:del w:id="437" w:author="I K" w:date="2023-04-18T11:35:00Z"/>
                <w:rFonts w:ascii="Arial" w:hAnsi="Arial" w:cs="Arial"/>
                <w:bCs/>
                <w:sz w:val="20"/>
                <w:szCs w:val="20"/>
              </w:rPr>
            </w:pPr>
            <w:del w:id="438" w:author="I K" w:date="2023-04-18T11:35:00Z">
              <w:r w:rsidRPr="00CE0A9F" w:rsidDel="00096F70">
                <w:rPr>
                  <w:rFonts w:ascii="Arial" w:hAnsi="Arial" w:cs="Arial"/>
                  <w:bCs/>
                  <w:sz w:val="20"/>
                  <w:szCs w:val="20"/>
                </w:rPr>
                <w:delText>rozhodnutie zo zisťovacieho konania o tom, že navrhovaná činnosť, resp. zmena navrhovanej činnosti</w:delText>
              </w:r>
              <w:r w:rsidDel="00096F70">
                <w:rPr>
                  <w:rFonts w:ascii="Arial" w:hAnsi="Arial" w:cs="Arial"/>
                  <w:bCs/>
                  <w:sz w:val="20"/>
                  <w:szCs w:val="20"/>
                </w:rPr>
                <w:delText xml:space="preserve"> </w:delText>
              </w:r>
              <w:r w:rsidRPr="000752CD" w:rsidDel="00096F70">
                <w:rPr>
                  <w:rFonts w:ascii="Arial" w:hAnsi="Arial" w:cs="Arial"/>
                  <w:bCs/>
                  <w:sz w:val="20"/>
                  <w:szCs w:val="20"/>
                </w:rPr>
                <w:delText>nepodlieha posudzovaniu vplyvov na životné prostredie podľa zákona o posudzovaní vplyvov (v prípade</w:delText>
              </w:r>
              <w:r w:rsidDel="00096F70">
                <w:rPr>
                  <w:rFonts w:ascii="Arial" w:hAnsi="Arial" w:cs="Arial"/>
                  <w:bCs/>
                  <w:sz w:val="20"/>
                  <w:szCs w:val="20"/>
                </w:rPr>
                <w:delText xml:space="preserve"> </w:delText>
              </w:r>
              <w:r w:rsidRPr="000752CD" w:rsidDel="00096F70">
                <w:rPr>
                  <w:rFonts w:ascii="Arial" w:hAnsi="Arial" w:cs="Arial"/>
                  <w:bCs/>
                  <w:sz w:val="20"/>
                  <w:szCs w:val="20"/>
                </w:rPr>
                <w:delText>zmeny navrhovanej činnosti je žiadateľ povinný súčasne predložiť aj relevantný doklad k</w:delText>
              </w:r>
              <w:r w:rsidDel="00096F70">
                <w:rPr>
                  <w:rFonts w:ascii="Arial" w:hAnsi="Arial" w:cs="Arial"/>
                  <w:bCs/>
                  <w:sz w:val="20"/>
                  <w:szCs w:val="20"/>
                </w:rPr>
                <w:delText> </w:delText>
              </w:r>
              <w:r w:rsidRPr="000752CD" w:rsidDel="00096F70">
                <w:rPr>
                  <w:rFonts w:ascii="Arial" w:hAnsi="Arial" w:cs="Arial"/>
                  <w:bCs/>
                  <w:sz w:val="20"/>
                  <w:szCs w:val="20"/>
                </w:rPr>
                <w:delText>pôvodne</w:delText>
              </w:r>
              <w:r w:rsidDel="00096F70">
                <w:rPr>
                  <w:rFonts w:ascii="Arial" w:hAnsi="Arial" w:cs="Arial"/>
                  <w:bCs/>
                  <w:sz w:val="20"/>
                  <w:szCs w:val="20"/>
                </w:rPr>
                <w:delText xml:space="preserve"> </w:delText>
              </w:r>
              <w:r w:rsidRPr="000752CD" w:rsidDel="00096F70">
                <w:rPr>
                  <w:rFonts w:ascii="Arial" w:hAnsi="Arial" w:cs="Arial"/>
                  <w:bCs/>
                  <w:sz w:val="20"/>
                  <w:szCs w:val="20"/>
                </w:rPr>
                <w:delText>navrhovanej činnosti), alebo</w:delText>
              </w:r>
            </w:del>
          </w:p>
          <w:p w14:paraId="3F0B0F7D" w14:textId="002583F9" w:rsidR="00997F82" w:rsidDel="00096F70" w:rsidRDefault="00997F82" w:rsidP="00FF6C9B">
            <w:pPr>
              <w:pStyle w:val="Odsekzoznamu"/>
              <w:numPr>
                <w:ilvl w:val="0"/>
                <w:numId w:val="54"/>
              </w:numPr>
              <w:spacing w:before="60" w:after="60" w:line="240" w:lineRule="auto"/>
              <w:ind w:left="664" w:right="85"/>
              <w:contextualSpacing w:val="0"/>
              <w:jc w:val="both"/>
              <w:rPr>
                <w:del w:id="439" w:author="I K" w:date="2023-04-18T11:35:00Z"/>
                <w:rFonts w:ascii="Arial" w:hAnsi="Arial" w:cs="Arial"/>
                <w:bCs/>
                <w:sz w:val="20"/>
                <w:szCs w:val="20"/>
              </w:rPr>
            </w:pPr>
            <w:del w:id="440" w:author="I K" w:date="2023-04-18T11:35:00Z">
              <w:r w:rsidRPr="00CE0A9F" w:rsidDel="00096F70">
                <w:rPr>
                  <w:rFonts w:ascii="Arial" w:hAnsi="Arial" w:cs="Arial"/>
                  <w:bCs/>
                  <w:sz w:val="20"/>
                  <w:szCs w:val="20"/>
                </w:rPr>
                <w:delText>rozhodnutie príslušného orgánu podľa § 19 ods. 1 zákona o posudzovaní vplyvov o tom, že</w:delText>
              </w:r>
              <w:r w:rsidDel="00096F70">
                <w:rPr>
                  <w:rFonts w:ascii="Arial" w:hAnsi="Arial" w:cs="Arial"/>
                  <w:bCs/>
                  <w:sz w:val="20"/>
                  <w:szCs w:val="20"/>
                </w:rPr>
                <w:delText xml:space="preserve"> </w:delText>
              </w:r>
              <w:r w:rsidRPr="000752CD" w:rsidDel="00096F70">
                <w:rPr>
                  <w:rFonts w:ascii="Arial" w:hAnsi="Arial" w:cs="Arial"/>
                  <w:bCs/>
                  <w:sz w:val="20"/>
                  <w:szCs w:val="20"/>
                </w:rPr>
                <w:delText>navrhovaná činnosť alebo jej zmena nepodlieha posudzovaniu vplyvov na životné prostredie podľa zákona</w:delText>
              </w:r>
              <w:r w:rsidDel="00096F70">
                <w:rPr>
                  <w:rFonts w:ascii="Arial" w:hAnsi="Arial" w:cs="Arial"/>
                  <w:bCs/>
                  <w:sz w:val="20"/>
                  <w:szCs w:val="20"/>
                </w:rPr>
                <w:delText xml:space="preserve"> </w:delText>
              </w:r>
              <w:r w:rsidRPr="000752CD" w:rsidDel="00096F70">
                <w:rPr>
                  <w:rFonts w:ascii="Arial" w:hAnsi="Arial" w:cs="Arial"/>
                  <w:bCs/>
                  <w:sz w:val="20"/>
                  <w:szCs w:val="20"/>
                </w:rPr>
                <w:delText>o posudzovaní vplyvov, alebo</w:delText>
              </w:r>
            </w:del>
          </w:p>
          <w:p w14:paraId="265E0EB2" w14:textId="3A9FA7D6" w:rsidR="00997F82" w:rsidRPr="005C5863" w:rsidDel="00096F70" w:rsidRDefault="00997F82" w:rsidP="00FF6C9B">
            <w:pPr>
              <w:pStyle w:val="Odsekzoznamu"/>
              <w:numPr>
                <w:ilvl w:val="0"/>
                <w:numId w:val="54"/>
              </w:numPr>
              <w:spacing w:before="60" w:after="60" w:line="240" w:lineRule="auto"/>
              <w:ind w:left="664" w:right="85"/>
              <w:contextualSpacing w:val="0"/>
              <w:jc w:val="both"/>
              <w:rPr>
                <w:del w:id="441" w:author="I K" w:date="2023-04-18T11:35:00Z"/>
                <w:rFonts w:ascii="Arial" w:hAnsi="Arial" w:cs="Arial"/>
                <w:bCs/>
                <w:sz w:val="20"/>
                <w:szCs w:val="20"/>
              </w:rPr>
            </w:pPr>
            <w:del w:id="442" w:author="I K" w:date="2023-04-18T11:35:00Z">
              <w:r w:rsidRPr="000752CD" w:rsidDel="00096F70">
                <w:rPr>
                  <w:rFonts w:ascii="Arial" w:hAnsi="Arial" w:cs="Arial"/>
                  <w:bCs/>
                  <w:sz w:val="20"/>
                  <w:szCs w:val="20"/>
                </w:rPr>
                <w:lastRenderedPageBreak/>
                <w:delText>vyjadrenie príslušného orgánu o tom, že navrhovaná činnosť, resp. zmena navrhovanej činnosti</w:delText>
              </w:r>
              <w:r w:rsidDel="00096F70">
                <w:rPr>
                  <w:rFonts w:ascii="Arial" w:hAnsi="Arial" w:cs="Arial"/>
                  <w:bCs/>
                  <w:sz w:val="20"/>
                  <w:szCs w:val="20"/>
                </w:rPr>
                <w:delText xml:space="preserve"> </w:delText>
              </w:r>
              <w:r w:rsidRPr="000752CD" w:rsidDel="00096F70">
                <w:rPr>
                  <w:rFonts w:ascii="Arial" w:hAnsi="Arial" w:cs="Arial"/>
                  <w:bCs/>
                  <w:sz w:val="20"/>
                  <w:szCs w:val="20"/>
                </w:rPr>
                <w:delText>nepodlieha posudzovaniu vplyvov na životné prostredie podľa zákona o posudzovaní vplyvov. Z</w:delText>
              </w:r>
              <w:r w:rsidDel="00096F70">
                <w:rPr>
                  <w:rFonts w:ascii="Arial" w:hAnsi="Arial" w:cs="Arial"/>
                  <w:bCs/>
                  <w:sz w:val="20"/>
                  <w:szCs w:val="20"/>
                </w:rPr>
                <w:delText> </w:delText>
              </w:r>
              <w:r w:rsidRPr="005C5863" w:rsidDel="00096F70">
                <w:rPr>
                  <w:rFonts w:ascii="Arial" w:hAnsi="Arial" w:cs="Arial"/>
                  <w:bCs/>
                  <w:sz w:val="20"/>
                  <w:szCs w:val="20"/>
                </w:rPr>
                <w:delText>vyjadrenia musí byť jednoznačne identifikovateľné, že je</w:delText>
              </w:r>
              <w:r w:rsidDel="00096F70">
                <w:rPr>
                  <w:rFonts w:ascii="Arial" w:hAnsi="Arial" w:cs="Arial"/>
                  <w:bCs/>
                  <w:sz w:val="20"/>
                  <w:szCs w:val="20"/>
                </w:rPr>
                <w:delText xml:space="preserve"> </w:delText>
              </w:r>
              <w:r w:rsidRPr="005C5863" w:rsidDel="00096F70">
                <w:rPr>
                  <w:rFonts w:ascii="Arial" w:hAnsi="Arial" w:cs="Arial"/>
                  <w:bCs/>
                  <w:sz w:val="20"/>
                  <w:szCs w:val="20"/>
                </w:rPr>
                <w:delText>vydané k navrhovanej činnosti</w:delText>
              </w:r>
              <w:r w:rsidDel="00096F70">
                <w:rPr>
                  <w:rFonts w:ascii="Arial" w:hAnsi="Arial" w:cs="Arial"/>
                  <w:bCs/>
                  <w:sz w:val="20"/>
                  <w:szCs w:val="20"/>
                </w:rPr>
                <w:delText xml:space="preserve">, resp. </w:delText>
              </w:r>
              <w:r w:rsidRPr="005C5863" w:rsidDel="00096F70">
                <w:rPr>
                  <w:rFonts w:ascii="Arial" w:hAnsi="Arial" w:cs="Arial"/>
                  <w:bCs/>
                  <w:sz w:val="20"/>
                  <w:szCs w:val="20"/>
                </w:rPr>
                <w:delText>zmene navrhovanej činnosti, ktorá je predmetom ŽoP</w:delText>
              </w:r>
              <w:r w:rsidDel="00096F70">
                <w:rPr>
                  <w:rFonts w:ascii="Arial" w:hAnsi="Arial" w:cs="Arial"/>
                  <w:bCs/>
                  <w:sz w:val="20"/>
                  <w:szCs w:val="20"/>
                </w:rPr>
                <w:delText>r</w:delText>
              </w:r>
              <w:r w:rsidRPr="005C5863" w:rsidDel="00096F70">
                <w:rPr>
                  <w:rFonts w:ascii="Arial" w:hAnsi="Arial" w:cs="Arial"/>
                  <w:bCs/>
                  <w:sz w:val="20"/>
                  <w:szCs w:val="20"/>
                </w:rPr>
                <w:delText xml:space="preserve"> (t. j. musí</w:delText>
              </w:r>
              <w:r w:rsidDel="00096F70">
                <w:rPr>
                  <w:rFonts w:ascii="Arial" w:hAnsi="Arial" w:cs="Arial"/>
                  <w:bCs/>
                  <w:sz w:val="20"/>
                  <w:szCs w:val="20"/>
                </w:rPr>
                <w:delText xml:space="preserve"> </w:delText>
              </w:r>
              <w:r w:rsidRPr="005C5863" w:rsidDel="00096F70">
                <w:rPr>
                  <w:rFonts w:ascii="Arial" w:hAnsi="Arial" w:cs="Arial"/>
                  <w:bCs/>
                  <w:sz w:val="20"/>
                  <w:szCs w:val="20"/>
                </w:rPr>
                <w:delText>obsahovať identifikáciu navrhovanej činnosti</w:delText>
              </w:r>
              <w:r w:rsidDel="00096F70">
                <w:rPr>
                  <w:rFonts w:ascii="Arial" w:hAnsi="Arial" w:cs="Arial"/>
                  <w:bCs/>
                  <w:sz w:val="20"/>
                  <w:szCs w:val="20"/>
                </w:rPr>
                <w:delText xml:space="preserve">, resp. </w:delText>
              </w:r>
              <w:r w:rsidRPr="005C5863" w:rsidDel="00096F70">
                <w:rPr>
                  <w:rFonts w:ascii="Arial" w:hAnsi="Arial" w:cs="Arial"/>
                  <w:bCs/>
                  <w:sz w:val="20"/>
                  <w:szCs w:val="20"/>
                </w:rPr>
                <w:delText>zmeny navrhovanej činnosti (projektu), parametre</w:delText>
              </w:r>
              <w:r w:rsidDel="00096F70">
                <w:rPr>
                  <w:rFonts w:ascii="Arial" w:hAnsi="Arial" w:cs="Arial"/>
                  <w:bCs/>
                  <w:sz w:val="20"/>
                  <w:szCs w:val="20"/>
                </w:rPr>
                <w:delText xml:space="preserve"> </w:delText>
              </w:r>
              <w:r w:rsidRPr="005C5863" w:rsidDel="00096F70">
                <w:rPr>
                  <w:rFonts w:ascii="Arial" w:hAnsi="Arial" w:cs="Arial"/>
                  <w:bCs/>
                  <w:sz w:val="20"/>
                  <w:szCs w:val="20"/>
                </w:rPr>
                <w:delText>navrhovanej činnosti (príp. popis aktivít projektu), ktoré boli predmetom posúdenia, lokalizáciu</w:delText>
              </w:r>
              <w:r w:rsidDel="00096F70">
                <w:rPr>
                  <w:rFonts w:ascii="Arial" w:hAnsi="Arial" w:cs="Arial"/>
                  <w:bCs/>
                  <w:sz w:val="20"/>
                  <w:szCs w:val="20"/>
                </w:rPr>
                <w:delText xml:space="preserve"> </w:delText>
              </w:r>
              <w:r w:rsidRPr="005C5863" w:rsidDel="00096F70">
                <w:rPr>
                  <w:rFonts w:ascii="Arial" w:hAnsi="Arial" w:cs="Arial"/>
                  <w:bCs/>
                  <w:sz w:val="20"/>
                  <w:szCs w:val="20"/>
                </w:rPr>
                <w:delText>navrhovanej činnosti (projektu)</w:delText>
              </w:r>
              <w:r w:rsidDel="00096F70">
                <w:rPr>
                  <w:rFonts w:ascii="Arial" w:hAnsi="Arial" w:cs="Arial"/>
                  <w:bCs/>
                  <w:sz w:val="20"/>
                  <w:szCs w:val="20"/>
                </w:rPr>
                <w:delText>.</w:delText>
              </w:r>
            </w:del>
          </w:p>
          <w:p w14:paraId="5527D9B8" w14:textId="285303AE" w:rsidR="00997F82" w:rsidRPr="00D01EF0" w:rsidDel="00096F70" w:rsidRDefault="00997F82" w:rsidP="00FF6C9B">
            <w:pPr>
              <w:pStyle w:val="Odsekzoznamu"/>
              <w:spacing w:before="240" w:after="120" w:line="240" w:lineRule="auto"/>
              <w:ind w:left="85" w:right="85"/>
              <w:contextualSpacing w:val="0"/>
              <w:jc w:val="both"/>
              <w:rPr>
                <w:del w:id="443" w:author="I K" w:date="2023-04-18T11:35:00Z"/>
                <w:rFonts w:ascii="Arial" w:hAnsi="Arial" w:cs="Arial"/>
                <w:bCs/>
                <w:sz w:val="20"/>
                <w:szCs w:val="20"/>
              </w:rPr>
            </w:pPr>
            <w:del w:id="444" w:author="I K" w:date="2023-04-18T11:35:00Z">
              <w:r w:rsidRPr="00CE0A9F" w:rsidDel="00096F70">
                <w:rPr>
                  <w:rFonts w:ascii="Arial" w:hAnsi="Arial" w:cs="Arial"/>
                  <w:bCs/>
                  <w:sz w:val="20"/>
                  <w:szCs w:val="20"/>
                </w:rPr>
                <w:delText>Vo vzťahu k zmene navrhovanej činnosti, ktorá bola posudzovaná podľa zákona o posudzovaní vplyvov účinného</w:delText>
              </w:r>
              <w:r w:rsidDel="00096F70">
                <w:rPr>
                  <w:rFonts w:ascii="Arial" w:hAnsi="Arial" w:cs="Arial"/>
                  <w:bCs/>
                  <w:sz w:val="20"/>
                  <w:szCs w:val="20"/>
                </w:rPr>
                <w:delText xml:space="preserve"> </w:delText>
              </w:r>
              <w:r w:rsidRPr="00CE0A9F" w:rsidDel="00096F70">
                <w:rPr>
                  <w:rFonts w:ascii="Arial" w:hAnsi="Arial" w:cs="Arial"/>
                  <w:bCs/>
                  <w:sz w:val="20"/>
                  <w:szCs w:val="20"/>
                </w:rPr>
                <w:delText>do 31.12.2014, je žiadateľ v prípade, ak bolo rozhodnuté o tom, že zmena navrhovanej činnosti nepodlieha</w:delText>
              </w:r>
              <w:r w:rsidDel="00096F70">
                <w:rPr>
                  <w:rFonts w:ascii="Arial" w:hAnsi="Arial" w:cs="Arial"/>
                  <w:bCs/>
                  <w:sz w:val="20"/>
                  <w:szCs w:val="20"/>
                </w:rPr>
                <w:delText xml:space="preserve"> </w:delText>
              </w:r>
              <w:r w:rsidRPr="00CE0A9F" w:rsidDel="00096F70">
                <w:rPr>
                  <w:rFonts w:ascii="Arial" w:hAnsi="Arial" w:cs="Arial"/>
                  <w:bCs/>
                  <w:sz w:val="20"/>
                  <w:szCs w:val="20"/>
                </w:rPr>
                <w:delText>posudzovania vplyvov na životné prostredie, povinný predložiť vyjadrenie príslušného orgánu podľa § 18 ods. 4</w:delText>
              </w:r>
              <w:r w:rsidDel="00096F70">
                <w:rPr>
                  <w:rFonts w:ascii="Arial" w:hAnsi="Arial" w:cs="Arial"/>
                  <w:bCs/>
                  <w:sz w:val="20"/>
                  <w:szCs w:val="20"/>
                </w:rPr>
                <w:delText xml:space="preserve"> </w:delText>
              </w:r>
              <w:r w:rsidRPr="00CE0A9F" w:rsidDel="00096F70">
                <w:rPr>
                  <w:rFonts w:ascii="Arial" w:hAnsi="Arial" w:cs="Arial"/>
                  <w:bCs/>
                  <w:sz w:val="20"/>
                  <w:szCs w:val="20"/>
                </w:rPr>
                <w:delText>alebo ods. 5 zákona o posudzovaní vplyvov v znení účinnom do 31.12.2014. Aj v tomto prípade platí, že žiadateľ</w:delText>
              </w:r>
              <w:r w:rsidDel="00096F70">
                <w:rPr>
                  <w:rFonts w:ascii="Arial" w:hAnsi="Arial" w:cs="Arial"/>
                  <w:bCs/>
                  <w:sz w:val="20"/>
                  <w:szCs w:val="20"/>
                </w:rPr>
                <w:delText xml:space="preserve"> </w:delText>
              </w:r>
              <w:r w:rsidRPr="002F79A9" w:rsidDel="00096F70">
                <w:rPr>
                  <w:rFonts w:ascii="Arial" w:hAnsi="Arial" w:cs="Arial"/>
                  <w:bCs/>
                  <w:sz w:val="20"/>
                  <w:szCs w:val="20"/>
                </w:rPr>
                <w:delText>je povinný</w:delText>
              </w:r>
              <w:r w:rsidDel="00096F70">
                <w:rPr>
                  <w:rFonts w:ascii="Arial" w:hAnsi="Arial" w:cs="Arial"/>
                  <w:bCs/>
                  <w:sz w:val="20"/>
                  <w:szCs w:val="20"/>
                </w:rPr>
                <w:delText xml:space="preserve"> </w:delText>
              </w:r>
              <w:r w:rsidRPr="002F79A9" w:rsidDel="00096F70">
                <w:rPr>
                  <w:rFonts w:ascii="Arial" w:hAnsi="Arial" w:cs="Arial"/>
                  <w:bCs/>
                  <w:sz w:val="20"/>
                  <w:szCs w:val="20"/>
                </w:rPr>
                <w:delText>predložiť aj pôvodný dokument z procesu posudzovania vplyvov na životné prostredie, ktorý bol vydaný k</w:delText>
              </w:r>
              <w:r w:rsidDel="00096F70">
                <w:rPr>
                  <w:rFonts w:ascii="Arial" w:hAnsi="Arial" w:cs="Arial"/>
                  <w:bCs/>
                  <w:sz w:val="20"/>
                  <w:szCs w:val="20"/>
                </w:rPr>
                <w:delText> </w:delText>
              </w:r>
              <w:r w:rsidRPr="002F79A9" w:rsidDel="00096F70">
                <w:rPr>
                  <w:rFonts w:ascii="Arial" w:hAnsi="Arial" w:cs="Arial"/>
                  <w:bCs/>
                  <w:sz w:val="20"/>
                  <w:szCs w:val="20"/>
                </w:rPr>
                <w:delText>pôvodne</w:delText>
              </w:r>
              <w:r w:rsidDel="00096F70">
                <w:rPr>
                  <w:rFonts w:ascii="Arial" w:hAnsi="Arial" w:cs="Arial"/>
                  <w:bCs/>
                  <w:sz w:val="20"/>
                  <w:szCs w:val="20"/>
                </w:rPr>
                <w:delText xml:space="preserve"> </w:delText>
              </w:r>
              <w:r w:rsidRPr="005C5863" w:rsidDel="00096F70">
                <w:rPr>
                  <w:rFonts w:ascii="Arial" w:hAnsi="Arial" w:cs="Arial"/>
                  <w:bCs/>
                  <w:sz w:val="20"/>
                  <w:szCs w:val="20"/>
                </w:rPr>
                <w:delText>navrhovanej činnosti pred jej zmenou.</w:delText>
              </w:r>
            </w:del>
          </w:p>
          <w:p w14:paraId="74D85649" w14:textId="6BF3B8DA" w:rsidR="00997F82" w:rsidRPr="00D01EF0" w:rsidDel="00096F70" w:rsidRDefault="00997F82" w:rsidP="00FF6C9B">
            <w:pPr>
              <w:keepNext/>
              <w:spacing w:before="240" w:after="120" w:line="240" w:lineRule="auto"/>
              <w:ind w:left="85" w:right="85"/>
              <w:jc w:val="both"/>
              <w:rPr>
                <w:del w:id="445" w:author="I K" w:date="2023-04-18T11:35:00Z"/>
                <w:rFonts w:ascii="Arial" w:hAnsi="Arial" w:cs="Arial"/>
                <w:b/>
                <w:bCs/>
                <w:sz w:val="20"/>
                <w:szCs w:val="20"/>
              </w:rPr>
            </w:pPr>
            <w:del w:id="446" w:author="I K" w:date="2023-04-18T11:35:00Z">
              <w:r w:rsidRPr="00D01EF0" w:rsidDel="00096F70">
                <w:rPr>
                  <w:rFonts w:ascii="Arial" w:hAnsi="Arial" w:cs="Arial"/>
                  <w:b/>
                  <w:bCs/>
                  <w:sz w:val="20"/>
                  <w:szCs w:val="20"/>
                </w:rPr>
                <w:delText>Forma predloženia prílohy</w:delText>
              </w:r>
            </w:del>
          </w:p>
          <w:p w14:paraId="2A733026" w14:textId="29FC6E70" w:rsidR="00997F82" w:rsidRPr="00D01EF0" w:rsidDel="00096F70" w:rsidRDefault="00997F82" w:rsidP="00FF6C9B">
            <w:pPr>
              <w:spacing w:before="120" w:after="0" w:line="240" w:lineRule="auto"/>
              <w:ind w:left="85" w:right="85"/>
              <w:jc w:val="both"/>
              <w:rPr>
                <w:del w:id="447" w:author="I K" w:date="2023-04-18T11:35:00Z"/>
                <w:rFonts w:ascii="Arial" w:hAnsi="Arial" w:cs="Arial"/>
                <w:bCs/>
                <w:sz w:val="20"/>
                <w:szCs w:val="20"/>
              </w:rPr>
            </w:pPr>
            <w:del w:id="448" w:author="I K" w:date="2023-04-18T11:35:00Z">
              <w:r w:rsidRPr="00D01EF0" w:rsidDel="00096F70">
                <w:rPr>
                  <w:rFonts w:ascii="Arial" w:hAnsi="Arial" w:cs="Arial"/>
                  <w:bCs/>
                  <w:sz w:val="20"/>
                  <w:szCs w:val="20"/>
                </w:rPr>
                <w:delText>Listinná: Originál</w:delText>
              </w:r>
              <w:r w:rsidDel="00096F70">
                <w:rPr>
                  <w:rFonts w:ascii="Arial" w:hAnsi="Arial" w:cs="Arial"/>
                  <w:bCs/>
                  <w:sz w:val="20"/>
                  <w:szCs w:val="20"/>
                </w:rPr>
                <w:delText xml:space="preserve"> alebo úradne osvedčená kópia</w:delText>
              </w:r>
            </w:del>
          </w:p>
          <w:p w14:paraId="200ADE93" w14:textId="7FD8F171" w:rsidR="00997F82" w:rsidRPr="00D01EF0" w:rsidDel="00096F70" w:rsidRDefault="00997F82" w:rsidP="00FF6C9B">
            <w:pPr>
              <w:pStyle w:val="Odsekzoznamu"/>
              <w:spacing w:after="120" w:line="240" w:lineRule="auto"/>
              <w:ind w:left="85" w:right="85"/>
              <w:contextualSpacing w:val="0"/>
              <w:jc w:val="both"/>
              <w:rPr>
                <w:del w:id="449" w:author="I K" w:date="2023-04-18T11:35:00Z"/>
                <w:rFonts w:ascii="Arial" w:hAnsi="Arial" w:cs="Arial"/>
                <w:bCs/>
                <w:sz w:val="20"/>
                <w:szCs w:val="20"/>
              </w:rPr>
            </w:pPr>
            <w:del w:id="450" w:author="I K" w:date="2023-04-18T11:35:00Z">
              <w:r w:rsidRPr="00D01EF0" w:rsidDel="00096F70">
                <w:rPr>
                  <w:rFonts w:ascii="Arial" w:hAnsi="Arial" w:cs="Arial"/>
                  <w:bCs/>
                  <w:sz w:val="20"/>
                  <w:szCs w:val="20"/>
                </w:rPr>
                <w:delText xml:space="preserve">Elektronická: </w:delText>
              </w:r>
              <w:r w:rsidDel="00096F70">
                <w:rPr>
                  <w:rFonts w:ascii="Arial" w:hAnsi="Arial" w:cs="Arial"/>
                  <w:bCs/>
                  <w:sz w:val="20"/>
                  <w:szCs w:val="20"/>
                </w:rPr>
                <w:delText xml:space="preserve">Sken </w:delText>
              </w:r>
              <w:r w:rsidRPr="00D01EF0" w:rsidDel="00096F70">
                <w:rPr>
                  <w:rFonts w:ascii="Arial" w:hAnsi="Arial" w:cs="Arial"/>
                  <w:bCs/>
                  <w:sz w:val="20"/>
                  <w:szCs w:val="20"/>
                </w:rPr>
                <w:delText>(vo formáte .</w:delText>
              </w:r>
              <w:r w:rsidDel="00096F70">
                <w:rPr>
                  <w:rFonts w:ascii="Arial" w:hAnsi="Arial" w:cs="Arial"/>
                  <w:bCs/>
                  <w:sz w:val="20"/>
                  <w:szCs w:val="20"/>
                </w:rPr>
                <w:delText>pdf</w:delText>
              </w:r>
              <w:r w:rsidRPr="00D01EF0" w:rsidDel="00096F70">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6E26AF45"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ins w:id="451" w:author="I K" w:date="2023-04-18T11:36:00Z">
        <w:r w:rsidR="00096F70">
          <w:rPr>
            <w:sz w:val="20"/>
          </w:rPr>
          <w:t xml:space="preserve"> </w:t>
        </w:r>
        <w:r w:rsidR="00096F70" w:rsidRPr="00096BCF">
          <w:rPr>
            <w:sz w:val="20"/>
          </w:rPr>
          <w:t xml:space="preserve">(prílohy sa predkladajú ako obyčajné kópie originálov, pričom žiadateľ uchováva originály u seba pre účely prípadných kontrol)  </w:t>
        </w:r>
        <w:r w:rsidR="00096F70" w:rsidRPr="003F3414">
          <w:rPr>
            <w:sz w:val="20"/>
          </w:rPr>
          <w:t xml:space="preserve"> </w:t>
        </w:r>
      </w:ins>
      <w:r w:rsidRPr="003F3414">
        <w:rPr>
          <w:sz w:val="20"/>
        </w:rPr>
        <w:t xml:space="preserve"> a uloží elektronické verzie formulára ŽoPr a príloh na elektronické neprepisovateľné médium (CD/DVD).</w:t>
      </w:r>
      <w:ins w:id="452" w:author="I K" w:date="2023-04-18T11:36:00Z">
        <w:r w:rsidR="00096F70" w:rsidRPr="00096F70">
          <w:rPr>
            <w:sz w:val="20"/>
          </w:rPr>
          <w:t xml:space="preserve"> </w:t>
        </w:r>
        <w:r w:rsidR="00096F70" w:rsidRPr="00096BCF">
          <w:rPr>
            <w:sz w:val="20"/>
          </w:rPr>
          <w:t>Elektronické verzie predstavujú skeny originálnych dokumentov vo formáte pdf. ak nie je v kapitole 3 pri niektorej z príloh uvedené inak.</w:t>
        </w:r>
      </w:ins>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lastRenderedPageBreak/>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4D767F2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ins w:id="453" w:author="I K" w:date="2023-04-18T11:38:00Z">
        <w:r w:rsidR="00096F70">
          <w:rPr>
            <w:rFonts w:ascii="Arial" w:hAnsi="Arial" w:cs="Arial"/>
            <w:b/>
            <w:bCs/>
            <w:color w:val="000000"/>
            <w:sz w:val="20"/>
            <w:szCs w:val="20"/>
          </w:rPr>
          <w:t xml:space="preserve">v zmysle predchádzajúcej kapitoly </w:t>
        </w:r>
        <w:r w:rsidR="00096F70" w:rsidRPr="003F3414">
          <w:rPr>
            <w:rFonts w:ascii="Arial" w:hAnsi="Arial" w:cs="Arial"/>
            <w:b/>
            <w:bCs/>
            <w:color w:val="000000"/>
            <w:sz w:val="20"/>
            <w:szCs w:val="20"/>
          </w:rPr>
          <w:t>na adresu</w:t>
        </w:r>
        <w:r w:rsidR="00096F70" w:rsidDel="00096F70">
          <w:rPr>
            <w:rFonts w:ascii="Arial" w:hAnsi="Arial" w:cs="Arial"/>
            <w:b/>
            <w:bCs/>
            <w:color w:val="000000"/>
            <w:sz w:val="20"/>
            <w:szCs w:val="20"/>
          </w:rPr>
          <w:t xml:space="preserve"> </w:t>
        </w:r>
        <w:r w:rsidR="00096F70">
          <w:rPr>
            <w:rFonts w:ascii="Arial" w:hAnsi="Arial" w:cs="Arial"/>
            <w:b/>
            <w:bCs/>
            <w:color w:val="000000"/>
            <w:sz w:val="20"/>
            <w:szCs w:val="20"/>
          </w:rPr>
          <w:t xml:space="preserve">: </w:t>
        </w:r>
      </w:ins>
      <w:del w:id="454" w:author="I K" w:date="2023-04-18T11:38:00Z">
        <w:r w:rsidDel="00096F70">
          <w:rPr>
            <w:rFonts w:ascii="Arial" w:hAnsi="Arial" w:cs="Arial"/>
            <w:b/>
            <w:bCs/>
            <w:color w:val="000000"/>
            <w:sz w:val="20"/>
            <w:szCs w:val="20"/>
          </w:rPr>
          <w:delText>v listinnej forme</w:delText>
        </w:r>
        <w:r w:rsidRPr="00AE5DF4" w:rsidDel="00096F70">
          <w:rPr>
            <w:rFonts w:ascii="Arial" w:hAnsi="Arial" w:cs="Arial"/>
            <w:b/>
            <w:bCs/>
            <w:color w:val="000000"/>
            <w:sz w:val="20"/>
            <w:szCs w:val="20"/>
          </w:rPr>
          <w:delText xml:space="preserve"> a na dátovom </w:delText>
        </w:r>
        <w:r w:rsidRPr="003F3414" w:rsidDel="00096F70">
          <w:rPr>
            <w:rFonts w:ascii="Arial" w:hAnsi="Arial" w:cs="Arial"/>
            <w:b/>
            <w:bCs/>
            <w:color w:val="000000"/>
            <w:sz w:val="20"/>
            <w:szCs w:val="20"/>
          </w:rPr>
          <w:delText xml:space="preserve">nosiči na adresu: </w:delText>
        </w:r>
      </w:del>
    </w:p>
    <w:p w14:paraId="342D260D" w14:textId="77777777" w:rsidR="000A72F4" w:rsidRDefault="00997F82" w:rsidP="000A72F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0A72F4">
        <w:rPr>
          <w:rFonts w:ascii="Arial" w:hAnsi="Arial" w:cs="Arial"/>
          <w:sz w:val="20"/>
          <w:szCs w:val="20"/>
        </w:rPr>
        <w:t>Malokarpatské partnerstvo o.z.</w:t>
      </w:r>
    </w:p>
    <w:p w14:paraId="43198A74" w14:textId="77777777" w:rsidR="000A72F4" w:rsidRDefault="000A72F4" w:rsidP="000A72F4">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45E153CA" w14:textId="77777777" w:rsidR="000A72F4" w:rsidRPr="003F3414" w:rsidRDefault="000A72F4" w:rsidP="000A72F4">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7EB79171" w14:textId="14AF9F37" w:rsidR="00997F82" w:rsidRPr="003F3414" w:rsidRDefault="00997F82" w:rsidP="00C04A44">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307BB0B6"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0A72F4">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r w:rsidRPr="003F3414">
        <w:rPr>
          <w:rFonts w:ascii="Arial" w:eastAsiaTheme="minorHAnsi" w:hAnsi="Arial" w:cs="Arial"/>
          <w:color w:val="000000"/>
          <w:sz w:val="20"/>
          <w:lang w:eastAsia="en-US"/>
        </w:rPr>
        <w:lastRenderedPageBreak/>
        <w:t>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95DF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295DF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587067E3"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1"/>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lastRenderedPageBreak/>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143704A5"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Preskúmanie oznámenia</w:t>
      </w:r>
    </w:p>
    <w:p w14:paraId="0E4E886C" w14:textId="77777777" w:rsidR="00997F82" w:rsidRPr="00901A56" w:rsidRDefault="00997F82" w:rsidP="00295DF4">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0A767C84"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010B791"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del w:id="455" w:author="I K" w:date="2023-04-18T11:39:00Z">
        <w:r w:rsidRPr="003F3414" w:rsidDel="00096F70">
          <w:rPr>
            <w:rFonts w:ascii="Arial" w:hAnsi="Arial" w:cs="Arial"/>
            <w:sz w:val="20"/>
          </w:rPr>
          <w:delText xml:space="preserve"> </w:delText>
        </w:r>
      </w:del>
      <w:ins w:id="456" w:author="I K" w:date="2023-04-18T11:39:00Z">
        <w:r w:rsidR="00096F70" w:rsidRPr="00D11D44">
          <w:rPr>
            <w:rStyle w:val="Hypertextovprepojenie"/>
            <w:rFonts w:cs="Arial"/>
            <w:sz w:val="20"/>
          </w:rPr>
          <w:t>https://www.mirri.gov.sk/mpsr/irop-programove-obdobie-2014-2020/clld/programove-dokumenty/vzory/vzor-zmluvy-o-prispevok/index.html</w:t>
        </w:r>
        <w:r w:rsidR="00096F70" w:rsidDel="00DC2F38">
          <w:t xml:space="preserve"> </w:t>
        </w:r>
      </w:ins>
      <w:del w:id="457" w:author="I K" w:date="2023-04-18T11:39:00Z">
        <w:r w:rsidDel="00096F70">
          <w:fldChar w:fldCharType="begin"/>
        </w:r>
        <w:r w:rsidDel="00096F70">
          <w:delInstrText xml:space="preserve"> HYPERLINK "https://www.mpsr.sk/vzor-zmluvy-o-prispevok/1319-67-1319-15136/" </w:delInstrText>
        </w:r>
        <w:r w:rsidDel="00096F70">
          <w:fldChar w:fldCharType="separate"/>
        </w:r>
        <w:r w:rsidR="00574765" w:rsidRPr="00E8591A" w:rsidDel="00096F70">
          <w:rPr>
            <w:rStyle w:val="Hypertextovprepojenie"/>
            <w:rFonts w:cs="Arial"/>
            <w:sz w:val="20"/>
          </w:rPr>
          <w:delText>https://www.mpsr.sk/vzor-zmluvy-o-prispevok/1319-67-1319-15136/</w:delText>
        </w:r>
        <w:r w:rsidDel="00096F70">
          <w:rPr>
            <w:rStyle w:val="Hypertextovprepojenie"/>
            <w:rFonts w:cs="Arial"/>
            <w:sz w:val="20"/>
          </w:rPr>
          <w:fldChar w:fldCharType="end"/>
        </w:r>
        <w:r w:rsidR="00574765" w:rsidDel="00096F70">
          <w:rPr>
            <w:rFonts w:ascii="Arial" w:hAnsi="Arial" w:cs="Arial"/>
            <w:sz w:val="20"/>
          </w:rPr>
          <w:delText xml:space="preserve"> </w:delText>
        </w:r>
      </w:del>
      <w:r w:rsidR="00574765">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5198AA35"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458" w:author="I K" w:date="2023-04-18T11:39:00Z">
        <w:r w:rsidRPr="003F3414" w:rsidDel="00096F70">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lastRenderedPageBreak/>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2C4A63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19540B" w:rsidRPr="00C553D1">
        <w:rPr>
          <w:rFonts w:ascii="Arial" w:hAnsi="Arial" w:cs="Arial"/>
          <w:sz w:val="20"/>
        </w:rPr>
        <w:t>https://www.mpmas.sk/</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1D292D2D"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9540B">
        <w:rPr>
          <w:rFonts w:ascii="Arial" w:hAnsi="Arial" w:cs="Arial"/>
          <w:spacing w:val="-3"/>
          <w:sz w:val="20"/>
          <w:szCs w:val="20"/>
        </w:rPr>
        <w:t xml:space="preserve">: </w:t>
      </w:r>
      <w:hyperlink r:id="rId16" w:history="1">
        <w:r w:rsidR="0019540B" w:rsidRPr="004946E9">
          <w:rPr>
            <w:rStyle w:val="Hypertextovprepojenie"/>
            <w:rFonts w:cs="Arial"/>
            <w:spacing w:val="-3"/>
            <w:sz w:val="20"/>
            <w:szCs w:val="20"/>
          </w:rPr>
          <w:t>malokarpatskepartnerstvo@gmail.com</w:t>
        </w:r>
      </w:hyperlink>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7"/>
      <w:headerReference w:type="first" r:id="rId18"/>
      <w:footerReference w:type="first" r:id="rId1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FF950" w14:textId="77777777" w:rsidR="00112959" w:rsidRDefault="00112959" w:rsidP="00997F82">
      <w:pPr>
        <w:spacing w:after="0" w:line="240" w:lineRule="auto"/>
      </w:pPr>
      <w:r>
        <w:separator/>
      </w:r>
    </w:p>
  </w:endnote>
  <w:endnote w:type="continuationSeparator" w:id="0">
    <w:p w14:paraId="52D4C9A9" w14:textId="77777777" w:rsidR="00112959" w:rsidRDefault="00112959"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D36A7F" w:rsidRPr="000B630C" w:rsidRDefault="00D36A7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526843">
          <w:rPr>
            <w:rFonts w:ascii="Arial" w:hAnsi="Arial" w:cs="Arial"/>
            <w:noProof/>
            <w:sz w:val="20"/>
            <w:szCs w:val="20"/>
          </w:rPr>
          <w:t>20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D36A7F" w:rsidRDefault="00D36A7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D36A7F" w:rsidRDefault="00D36A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E28E" w14:textId="77777777" w:rsidR="00112959" w:rsidRDefault="00112959" w:rsidP="00997F82">
      <w:pPr>
        <w:spacing w:after="0" w:line="240" w:lineRule="auto"/>
      </w:pPr>
      <w:r>
        <w:separator/>
      </w:r>
    </w:p>
  </w:footnote>
  <w:footnote w:type="continuationSeparator" w:id="0">
    <w:p w14:paraId="6D4FBDC3" w14:textId="77777777" w:rsidR="00112959" w:rsidRDefault="00112959" w:rsidP="00997F82">
      <w:pPr>
        <w:spacing w:after="0" w:line="240" w:lineRule="auto"/>
      </w:pPr>
      <w:r>
        <w:continuationSeparator/>
      </w:r>
    </w:p>
  </w:footnote>
  <w:footnote w:id="1">
    <w:p w14:paraId="6499A40B" w14:textId="5EF7DB94" w:rsidR="00D36A7F" w:rsidRDefault="00D36A7F"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0A72F4">
        <w:rPr>
          <w:rFonts w:ascii="Arial" w:hAnsi="Arial" w:cs="Arial"/>
          <w:sz w:val="16"/>
          <w:szCs w:val="16"/>
        </w:rPr>
        <w:t>projektu (</w:t>
      </w:r>
      <w:r w:rsidR="00083D2A">
        <w:rPr>
          <w:rFonts w:ascii="Arial" w:hAnsi="Arial" w:cs="Arial"/>
          <w:sz w:val="16"/>
          <w:szCs w:val="16"/>
        </w:rPr>
        <w:t xml:space="preserve">D205 </w:t>
      </w:r>
      <w:r w:rsidR="00083D2A" w:rsidRPr="000A72F4">
        <w:rPr>
          <w:rFonts w:ascii="Arial" w:hAnsi="Arial" w:cs="Arial"/>
          <w:sz w:val="16"/>
          <w:szCs w:val="16"/>
        </w:rPr>
        <w:t xml:space="preserve"> </w:t>
      </w:r>
      <w:r w:rsidR="00083D2A" w:rsidRPr="00083D2A">
        <w:rPr>
          <w:rFonts w:ascii="Arial" w:hAnsi="Arial" w:cs="Arial"/>
          <w:sz w:val="16"/>
          <w:szCs w:val="16"/>
        </w:rPr>
        <w:t>Zvýšená kapacita podporenej školskej infraštruktúry materských škôl</w:t>
      </w:r>
      <w:r w:rsidR="00083D2A">
        <w:rPr>
          <w:rFonts w:ascii="Arial" w:hAnsi="Arial" w:cs="Arial"/>
          <w:sz w:val="16"/>
          <w:szCs w:val="16"/>
        </w:rPr>
        <w:t>, t.j. na dieťa</w:t>
      </w:r>
      <w:r w:rsidR="00083D2A" w:rsidRPr="00083D2A">
        <w:rPr>
          <w:rFonts w:ascii="Arial" w:hAnsi="Arial" w:cs="Arial"/>
          <w:sz w:val="16"/>
          <w:szCs w:val="16"/>
        </w:rPr>
        <w:t>.</w:t>
      </w:r>
      <w:r>
        <w:rPr>
          <w:rFonts w:ascii="Arial" w:hAnsi="Arial" w:cs="Arial"/>
          <w:sz w:val="16"/>
          <w:szCs w:val="16"/>
        </w:rPr>
        <w:t>)</w:t>
      </w:r>
      <w:r w:rsidRPr="000A72F4">
        <w:rPr>
          <w:rFonts w:ascii="Arial" w:hAnsi="Arial" w:cs="Arial"/>
          <w:sz w:val="16"/>
          <w:szCs w:val="16"/>
        </w:rPr>
        <w:t>.</w:t>
      </w:r>
    </w:p>
  </w:footnote>
  <w:footnote w:id="2">
    <w:p w14:paraId="75372597" w14:textId="58F7A4E1" w:rsidR="00D36A7F" w:rsidRPr="003F3414" w:rsidRDefault="00D36A7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07EDEA1A" w:rsidR="00D36A7F" w:rsidRPr="001F013A" w:rsidRDefault="00526843" w:rsidP="00DD3EE2">
    <w:pPr>
      <w:pStyle w:val="Hlavika"/>
      <w:rPr>
        <w:rFonts w:ascii="Arial Narrow" w:hAnsi="Arial Narrow"/>
        <w:sz w:val="20"/>
      </w:rPr>
    </w:pPr>
    <w:r>
      <w:rPr>
        <w:noProof/>
      </w:rPr>
      <w:drawing>
        <wp:anchor distT="0" distB="0" distL="114300" distR="114300" simplePos="0" relativeHeight="251667456" behindDoc="0" locked="1" layoutInCell="1" allowOverlap="1" wp14:anchorId="4D3A9800" wp14:editId="200F95A7">
          <wp:simplePos x="0" y="0"/>
          <wp:positionH relativeFrom="margin">
            <wp:posOffset>2228850</wp:posOffset>
          </wp:positionH>
          <wp:positionV relativeFrom="paragraph">
            <wp:posOffset>-316865</wp:posOffset>
          </wp:positionV>
          <wp:extent cx="1857375" cy="666750"/>
          <wp:effectExtent l="0" t="0" r="9525"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57375" cy="666750"/>
                  </a:xfrm>
                  <a:prstGeom prst="rect">
                    <a:avLst/>
                  </a:prstGeom>
                </pic:spPr>
              </pic:pic>
            </a:graphicData>
          </a:graphic>
          <wp14:sizeRelH relativeFrom="margin">
            <wp14:pctWidth>0</wp14:pctWidth>
          </wp14:sizeRelH>
          <wp14:sizeRelV relativeFrom="margin">
            <wp14:pctHeight>0</wp14:pctHeight>
          </wp14:sizeRelV>
        </wp:anchor>
      </w:drawing>
    </w:r>
    <w:r w:rsidR="00D36A7F" w:rsidRPr="00295DF4">
      <w:rPr>
        <w:rFonts w:ascii="Arial Narrow" w:hAnsi="Arial Narrow"/>
        <w:noProof/>
        <w:sz w:val="20"/>
      </w:rPr>
      <w:drawing>
        <wp:anchor distT="0" distB="0" distL="114300" distR="114300" simplePos="0" relativeHeight="251665408" behindDoc="0" locked="0" layoutInCell="1" allowOverlap="1" wp14:anchorId="331E30CA" wp14:editId="48BFF3B8">
          <wp:simplePos x="0" y="0"/>
          <wp:positionH relativeFrom="column">
            <wp:posOffset>280035</wp:posOffset>
          </wp:positionH>
          <wp:positionV relativeFrom="paragraph">
            <wp:posOffset>-173990</wp:posOffset>
          </wp:positionV>
          <wp:extent cx="504825" cy="504825"/>
          <wp:effectExtent l="0" t="0" r="9525" b="952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pic:spPr>
              </pic:pic>
            </a:graphicData>
          </a:graphic>
          <wp14:sizeRelH relativeFrom="page">
            <wp14:pctWidth>0</wp14:pctWidth>
          </wp14:sizeRelH>
          <wp14:sizeRelV relativeFrom="page">
            <wp14:pctHeight>0</wp14:pctHeight>
          </wp14:sizeRelV>
        </wp:anchor>
      </w:drawing>
    </w:r>
    <w:r w:rsidR="00D36A7F" w:rsidRPr="004C2F1F">
      <w:rPr>
        <w:rFonts w:ascii="Arial Narrow" w:hAnsi="Arial Narrow"/>
        <w:noProof/>
        <w:sz w:val="20"/>
      </w:rPr>
      <w:drawing>
        <wp:anchor distT="0" distB="0" distL="114300" distR="114300" simplePos="0" relativeHeight="251660288" behindDoc="1" locked="0" layoutInCell="1" allowOverlap="1" wp14:anchorId="4A2897DF" wp14:editId="4BE76A8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36A7F"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77777777" w:rsidR="00D36A7F" w:rsidRDefault="00D36A7F" w:rsidP="00DD3EE2">
    <w:pPr>
      <w:pStyle w:val="Hlavika"/>
    </w:pPr>
  </w:p>
  <w:p w14:paraId="25C2BAF4" w14:textId="77777777" w:rsidR="00D36A7F" w:rsidRPr="00FC401E" w:rsidRDefault="00D36A7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93699560">
    <w:abstractNumId w:val="44"/>
  </w:num>
  <w:num w:numId="2" w16cid:durableId="173962009">
    <w:abstractNumId w:val="56"/>
  </w:num>
  <w:num w:numId="3" w16cid:durableId="791291326">
    <w:abstractNumId w:val="25"/>
  </w:num>
  <w:num w:numId="4" w16cid:durableId="1035929858">
    <w:abstractNumId w:val="32"/>
  </w:num>
  <w:num w:numId="5" w16cid:durableId="81612868">
    <w:abstractNumId w:val="63"/>
  </w:num>
  <w:num w:numId="6" w16cid:durableId="410007366">
    <w:abstractNumId w:val="0"/>
  </w:num>
  <w:num w:numId="7" w16cid:durableId="730276409">
    <w:abstractNumId w:val="15"/>
  </w:num>
  <w:num w:numId="8" w16cid:durableId="1857647102">
    <w:abstractNumId w:val="52"/>
  </w:num>
  <w:num w:numId="9" w16cid:durableId="2048334521">
    <w:abstractNumId w:val="19"/>
  </w:num>
  <w:num w:numId="10" w16cid:durableId="1302730780">
    <w:abstractNumId w:val="5"/>
  </w:num>
  <w:num w:numId="11" w16cid:durableId="1121916709">
    <w:abstractNumId w:val="22"/>
  </w:num>
  <w:num w:numId="12" w16cid:durableId="1322002899">
    <w:abstractNumId w:val="23"/>
  </w:num>
  <w:num w:numId="13" w16cid:durableId="897012811">
    <w:abstractNumId w:val="6"/>
  </w:num>
  <w:num w:numId="14" w16cid:durableId="1757820834">
    <w:abstractNumId w:val="10"/>
  </w:num>
  <w:num w:numId="15" w16cid:durableId="505827408">
    <w:abstractNumId w:val="53"/>
  </w:num>
  <w:num w:numId="16" w16cid:durableId="1498616917">
    <w:abstractNumId w:val="1"/>
  </w:num>
  <w:num w:numId="17" w16cid:durableId="1559584508">
    <w:abstractNumId w:val="60"/>
  </w:num>
  <w:num w:numId="18" w16cid:durableId="2038694509">
    <w:abstractNumId w:val="26"/>
  </w:num>
  <w:num w:numId="19" w16cid:durableId="1924221572">
    <w:abstractNumId w:val="41"/>
  </w:num>
  <w:num w:numId="20" w16cid:durableId="373191786">
    <w:abstractNumId w:val="54"/>
  </w:num>
  <w:num w:numId="21" w16cid:durableId="914822647">
    <w:abstractNumId w:val="48"/>
  </w:num>
  <w:num w:numId="22" w16cid:durableId="383673906">
    <w:abstractNumId w:val="42"/>
  </w:num>
  <w:num w:numId="23" w16cid:durableId="1649937335">
    <w:abstractNumId w:val="7"/>
  </w:num>
  <w:num w:numId="24" w16cid:durableId="1807549863">
    <w:abstractNumId w:val="35"/>
  </w:num>
  <w:num w:numId="25" w16cid:durableId="472253945">
    <w:abstractNumId w:val="43"/>
  </w:num>
  <w:num w:numId="26" w16cid:durableId="1813986738">
    <w:abstractNumId w:val="45"/>
  </w:num>
  <w:num w:numId="27" w16cid:durableId="1805007610">
    <w:abstractNumId w:val="62"/>
  </w:num>
  <w:num w:numId="28" w16cid:durableId="955985767">
    <w:abstractNumId w:val="18"/>
  </w:num>
  <w:num w:numId="29" w16cid:durableId="930236218">
    <w:abstractNumId w:val="14"/>
  </w:num>
  <w:num w:numId="30" w16cid:durableId="574046648">
    <w:abstractNumId w:val="31"/>
  </w:num>
  <w:num w:numId="31" w16cid:durableId="307521200">
    <w:abstractNumId w:val="8"/>
  </w:num>
  <w:num w:numId="32" w16cid:durableId="1592010295">
    <w:abstractNumId w:val="11"/>
  </w:num>
  <w:num w:numId="33" w16cid:durableId="1934312258">
    <w:abstractNumId w:val="20"/>
  </w:num>
  <w:num w:numId="34" w16cid:durableId="1338192994">
    <w:abstractNumId w:val="4"/>
  </w:num>
  <w:num w:numId="35" w16cid:durableId="964428764">
    <w:abstractNumId w:val="50"/>
  </w:num>
  <w:num w:numId="36" w16cid:durableId="1337149272">
    <w:abstractNumId w:val="51"/>
  </w:num>
  <w:num w:numId="37" w16cid:durableId="1319654430">
    <w:abstractNumId w:val="57"/>
  </w:num>
  <w:num w:numId="38" w16cid:durableId="789519345">
    <w:abstractNumId w:val="47"/>
  </w:num>
  <w:num w:numId="39" w16cid:durableId="344089272">
    <w:abstractNumId w:val="38"/>
  </w:num>
  <w:num w:numId="40" w16cid:durableId="149828139">
    <w:abstractNumId w:val="39"/>
  </w:num>
  <w:num w:numId="41" w16cid:durableId="451558767">
    <w:abstractNumId w:val="2"/>
  </w:num>
  <w:num w:numId="42" w16cid:durableId="1816485120">
    <w:abstractNumId w:val="17"/>
  </w:num>
  <w:num w:numId="43" w16cid:durableId="188298071">
    <w:abstractNumId w:val="27"/>
  </w:num>
  <w:num w:numId="44" w16cid:durableId="1650787813">
    <w:abstractNumId w:val="49"/>
  </w:num>
  <w:num w:numId="45" w16cid:durableId="1474717115">
    <w:abstractNumId w:val="33"/>
  </w:num>
  <w:num w:numId="46" w16cid:durableId="1546680436">
    <w:abstractNumId w:val="46"/>
  </w:num>
  <w:num w:numId="47" w16cid:durableId="920875962">
    <w:abstractNumId w:val="37"/>
  </w:num>
  <w:num w:numId="48" w16cid:durableId="1107042219">
    <w:abstractNumId w:val="40"/>
  </w:num>
  <w:num w:numId="49" w16cid:durableId="582572708">
    <w:abstractNumId w:val="21"/>
  </w:num>
  <w:num w:numId="50" w16cid:durableId="1058747846">
    <w:abstractNumId w:val="59"/>
  </w:num>
  <w:num w:numId="51" w16cid:durableId="248319036">
    <w:abstractNumId w:val="58"/>
  </w:num>
  <w:num w:numId="52" w16cid:durableId="90860925">
    <w:abstractNumId w:val="34"/>
  </w:num>
  <w:num w:numId="53" w16cid:durableId="920334228">
    <w:abstractNumId w:val="28"/>
  </w:num>
  <w:num w:numId="54" w16cid:durableId="652024810">
    <w:abstractNumId w:val="3"/>
  </w:num>
  <w:num w:numId="55" w16cid:durableId="1480417600">
    <w:abstractNumId w:val="16"/>
  </w:num>
  <w:num w:numId="56" w16cid:durableId="1428311060">
    <w:abstractNumId w:val="9"/>
  </w:num>
  <w:num w:numId="57" w16cid:durableId="1549881403">
    <w:abstractNumId w:val="30"/>
  </w:num>
  <w:num w:numId="58" w16cid:durableId="633873169">
    <w:abstractNumId w:val="55"/>
  </w:num>
  <w:num w:numId="59" w16cid:durableId="101192297">
    <w:abstractNumId w:val="36"/>
  </w:num>
  <w:num w:numId="60" w16cid:durableId="698697796">
    <w:abstractNumId w:val="24"/>
  </w:num>
  <w:num w:numId="61" w16cid:durableId="1818524238">
    <w:abstractNumId w:val="29"/>
  </w:num>
  <w:num w:numId="62" w16cid:durableId="897741531">
    <w:abstractNumId w:val="13"/>
  </w:num>
  <w:num w:numId="63" w16cid:durableId="2064479961">
    <w:abstractNumId w:val="61"/>
  </w:num>
  <w:num w:numId="64" w16cid:durableId="1959336722">
    <w:abstractNumId w:val="1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 K">
    <w15:presenceInfo w15:providerId="Windows Live" w15:userId="bdc65f8d55d9f0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569D6"/>
    <w:rsid w:val="00066F24"/>
    <w:rsid w:val="0007610E"/>
    <w:rsid w:val="00081FA8"/>
    <w:rsid w:val="0008289A"/>
    <w:rsid w:val="00083D2A"/>
    <w:rsid w:val="000856E1"/>
    <w:rsid w:val="00096F70"/>
    <w:rsid w:val="00097FCA"/>
    <w:rsid w:val="000A72F4"/>
    <w:rsid w:val="000B1466"/>
    <w:rsid w:val="000B19BE"/>
    <w:rsid w:val="000C70A1"/>
    <w:rsid w:val="000E0CD5"/>
    <w:rsid w:val="000E1177"/>
    <w:rsid w:val="000E6FF9"/>
    <w:rsid w:val="000F221D"/>
    <w:rsid w:val="000F55AF"/>
    <w:rsid w:val="00112959"/>
    <w:rsid w:val="00116361"/>
    <w:rsid w:val="00182D10"/>
    <w:rsid w:val="00183589"/>
    <w:rsid w:val="0019540B"/>
    <w:rsid w:val="001B7788"/>
    <w:rsid w:val="001C2252"/>
    <w:rsid w:val="001C383A"/>
    <w:rsid w:val="001D5DBE"/>
    <w:rsid w:val="00200A91"/>
    <w:rsid w:val="00217B7C"/>
    <w:rsid w:val="002319F5"/>
    <w:rsid w:val="00236E5C"/>
    <w:rsid w:val="002472F1"/>
    <w:rsid w:val="00253953"/>
    <w:rsid w:val="00257130"/>
    <w:rsid w:val="002644F7"/>
    <w:rsid w:val="00295DF4"/>
    <w:rsid w:val="002C09B0"/>
    <w:rsid w:val="002E1ED1"/>
    <w:rsid w:val="002E7C48"/>
    <w:rsid w:val="00305762"/>
    <w:rsid w:val="00310133"/>
    <w:rsid w:val="00316374"/>
    <w:rsid w:val="00330781"/>
    <w:rsid w:val="003357FD"/>
    <w:rsid w:val="00356BDC"/>
    <w:rsid w:val="00362CD6"/>
    <w:rsid w:val="00364D84"/>
    <w:rsid w:val="00374B3F"/>
    <w:rsid w:val="00377989"/>
    <w:rsid w:val="00392626"/>
    <w:rsid w:val="003A4993"/>
    <w:rsid w:val="003B05C3"/>
    <w:rsid w:val="003C1560"/>
    <w:rsid w:val="003D39D0"/>
    <w:rsid w:val="003D6B06"/>
    <w:rsid w:val="003E6697"/>
    <w:rsid w:val="003F1701"/>
    <w:rsid w:val="00421F08"/>
    <w:rsid w:val="004461E5"/>
    <w:rsid w:val="004530CF"/>
    <w:rsid w:val="00463F92"/>
    <w:rsid w:val="00481344"/>
    <w:rsid w:val="00495D47"/>
    <w:rsid w:val="004C09DA"/>
    <w:rsid w:val="004D750A"/>
    <w:rsid w:val="004F2ED1"/>
    <w:rsid w:val="004F7821"/>
    <w:rsid w:val="00526843"/>
    <w:rsid w:val="0053104E"/>
    <w:rsid w:val="00531ECE"/>
    <w:rsid w:val="00535638"/>
    <w:rsid w:val="00543C90"/>
    <w:rsid w:val="0055241E"/>
    <w:rsid w:val="00556E68"/>
    <w:rsid w:val="005609FD"/>
    <w:rsid w:val="00574765"/>
    <w:rsid w:val="005760CC"/>
    <w:rsid w:val="00592B08"/>
    <w:rsid w:val="005945E0"/>
    <w:rsid w:val="00595B92"/>
    <w:rsid w:val="00597A23"/>
    <w:rsid w:val="005B3A2C"/>
    <w:rsid w:val="00621E75"/>
    <w:rsid w:val="00643184"/>
    <w:rsid w:val="006563D3"/>
    <w:rsid w:val="00661A23"/>
    <w:rsid w:val="0068722F"/>
    <w:rsid w:val="00687273"/>
    <w:rsid w:val="00693C31"/>
    <w:rsid w:val="00696061"/>
    <w:rsid w:val="006A048B"/>
    <w:rsid w:val="006A27D3"/>
    <w:rsid w:val="006A2B96"/>
    <w:rsid w:val="006B66C2"/>
    <w:rsid w:val="006C54ED"/>
    <w:rsid w:val="006D0AAF"/>
    <w:rsid w:val="006F783F"/>
    <w:rsid w:val="00701A7A"/>
    <w:rsid w:val="00733FAA"/>
    <w:rsid w:val="007418F9"/>
    <w:rsid w:val="00754D3C"/>
    <w:rsid w:val="00774C45"/>
    <w:rsid w:val="00780F81"/>
    <w:rsid w:val="00785BF1"/>
    <w:rsid w:val="007D58CE"/>
    <w:rsid w:val="00802379"/>
    <w:rsid w:val="00803FFD"/>
    <w:rsid w:val="0083548F"/>
    <w:rsid w:val="00843399"/>
    <w:rsid w:val="00843C6F"/>
    <w:rsid w:val="008644F8"/>
    <w:rsid w:val="00882C9E"/>
    <w:rsid w:val="008E4E7C"/>
    <w:rsid w:val="0090412C"/>
    <w:rsid w:val="00905190"/>
    <w:rsid w:val="00946FAA"/>
    <w:rsid w:val="009664E1"/>
    <w:rsid w:val="009852EB"/>
    <w:rsid w:val="00991762"/>
    <w:rsid w:val="00997F82"/>
    <w:rsid w:val="009A09B1"/>
    <w:rsid w:val="009A1878"/>
    <w:rsid w:val="009A4A69"/>
    <w:rsid w:val="009A65F5"/>
    <w:rsid w:val="009B1C10"/>
    <w:rsid w:val="009B1F17"/>
    <w:rsid w:val="009B47E3"/>
    <w:rsid w:val="009D7EA2"/>
    <w:rsid w:val="009E3DF3"/>
    <w:rsid w:val="00A34CA2"/>
    <w:rsid w:val="00A4063C"/>
    <w:rsid w:val="00A55D6C"/>
    <w:rsid w:val="00A57C24"/>
    <w:rsid w:val="00A70A2A"/>
    <w:rsid w:val="00A90A85"/>
    <w:rsid w:val="00AA39B6"/>
    <w:rsid w:val="00AA4D3C"/>
    <w:rsid w:val="00AB07F9"/>
    <w:rsid w:val="00AD4007"/>
    <w:rsid w:val="00AD7FDE"/>
    <w:rsid w:val="00AE641C"/>
    <w:rsid w:val="00B12C25"/>
    <w:rsid w:val="00B336CA"/>
    <w:rsid w:val="00B35104"/>
    <w:rsid w:val="00B35A87"/>
    <w:rsid w:val="00B43666"/>
    <w:rsid w:val="00B43B53"/>
    <w:rsid w:val="00B52EB9"/>
    <w:rsid w:val="00B673F2"/>
    <w:rsid w:val="00B830C6"/>
    <w:rsid w:val="00B8659A"/>
    <w:rsid w:val="00BF6C3A"/>
    <w:rsid w:val="00C04A44"/>
    <w:rsid w:val="00C24741"/>
    <w:rsid w:val="00C409A3"/>
    <w:rsid w:val="00C473E6"/>
    <w:rsid w:val="00C544B0"/>
    <w:rsid w:val="00C72A19"/>
    <w:rsid w:val="00C74CBB"/>
    <w:rsid w:val="00C83D2B"/>
    <w:rsid w:val="00C94378"/>
    <w:rsid w:val="00CA18C8"/>
    <w:rsid w:val="00CD3758"/>
    <w:rsid w:val="00CD453C"/>
    <w:rsid w:val="00D36A7F"/>
    <w:rsid w:val="00D524D1"/>
    <w:rsid w:val="00D63F13"/>
    <w:rsid w:val="00D73510"/>
    <w:rsid w:val="00D820A6"/>
    <w:rsid w:val="00D82CE8"/>
    <w:rsid w:val="00D83861"/>
    <w:rsid w:val="00D86932"/>
    <w:rsid w:val="00DD26C9"/>
    <w:rsid w:val="00DD3EE2"/>
    <w:rsid w:val="00DF0742"/>
    <w:rsid w:val="00DF122D"/>
    <w:rsid w:val="00E0368D"/>
    <w:rsid w:val="00E101C8"/>
    <w:rsid w:val="00E30379"/>
    <w:rsid w:val="00E54587"/>
    <w:rsid w:val="00E60334"/>
    <w:rsid w:val="00EA155E"/>
    <w:rsid w:val="00EA2D42"/>
    <w:rsid w:val="00EB65C0"/>
    <w:rsid w:val="00EE0748"/>
    <w:rsid w:val="00EF2E95"/>
    <w:rsid w:val="00F12FD0"/>
    <w:rsid w:val="00F23F27"/>
    <w:rsid w:val="00F34153"/>
    <w:rsid w:val="00F408EB"/>
    <w:rsid w:val="00F413B2"/>
    <w:rsid w:val="00F61F89"/>
    <w:rsid w:val="00F77EAA"/>
    <w:rsid w:val="00F8335C"/>
    <w:rsid w:val="00FA5B22"/>
    <w:rsid w:val="00FB0591"/>
    <w:rsid w:val="00FB28BA"/>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s://esluzby.genpro.gov.sk/zoznam-odsudenych-pravnickych-osob"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file:///C:\Users\Tane\Downloads\www.registeruz.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lokarpatskepartnerstvo@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stice.gov.sk/PortalApp/ObchodnyVestnik/Web/Zoznam.aspx" TargetMode="Externa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openxmlformats.org/officeDocument/2006/relationships/theme" Target="theme/theme1.xml"/><Relationship Id="rId10" Type="http://schemas.openxmlformats.org/officeDocument/2006/relationships/hyperlink" Target="http://www.registeruz.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egisteruz.sk" TargetMode="External"/><Relationship Id="rId14" Type="http://schemas.openxmlformats.org/officeDocument/2006/relationships/hyperlink" Target="http://www.registeruz.sk"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915A516C15E04F888C68C7FD45BFD907"/>
        <w:category>
          <w:name w:val="Všeobecné"/>
          <w:gallery w:val="placeholder"/>
        </w:category>
        <w:types>
          <w:type w:val="bbPlcHdr"/>
        </w:types>
        <w:behaviors>
          <w:behavior w:val="content"/>
        </w:behaviors>
        <w:guid w:val="{9D0DD689-B791-4B99-8829-7D44AC4C112B}"/>
      </w:docPartPr>
      <w:docPartBody>
        <w:p w:rsidR="00A05D76" w:rsidRDefault="003A510D" w:rsidP="003A510D">
          <w:pPr>
            <w:pStyle w:val="915A516C15E04F888C68C7FD45BFD90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44565"/>
    <w:rsid w:val="000E2AB8"/>
    <w:rsid w:val="001212C7"/>
    <w:rsid w:val="001A35FD"/>
    <w:rsid w:val="00261F37"/>
    <w:rsid w:val="00301556"/>
    <w:rsid w:val="00375A98"/>
    <w:rsid w:val="003A510D"/>
    <w:rsid w:val="003C5B56"/>
    <w:rsid w:val="003D257A"/>
    <w:rsid w:val="003E54AF"/>
    <w:rsid w:val="003F03A5"/>
    <w:rsid w:val="00424257"/>
    <w:rsid w:val="00467564"/>
    <w:rsid w:val="004927BA"/>
    <w:rsid w:val="004B348D"/>
    <w:rsid w:val="004E2BCA"/>
    <w:rsid w:val="004F2CDE"/>
    <w:rsid w:val="00504897"/>
    <w:rsid w:val="00562C21"/>
    <w:rsid w:val="006B6CDC"/>
    <w:rsid w:val="006E30E9"/>
    <w:rsid w:val="008314AD"/>
    <w:rsid w:val="008E462F"/>
    <w:rsid w:val="00956837"/>
    <w:rsid w:val="00A05D76"/>
    <w:rsid w:val="00A30B05"/>
    <w:rsid w:val="00A46377"/>
    <w:rsid w:val="00AC04BF"/>
    <w:rsid w:val="00B05E4E"/>
    <w:rsid w:val="00B973B3"/>
    <w:rsid w:val="00DD0724"/>
    <w:rsid w:val="00E50248"/>
    <w:rsid w:val="00EB0207"/>
    <w:rsid w:val="00F8155B"/>
    <w:rsid w:val="00F941AB"/>
    <w:rsid w:val="00FB24B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A510D"/>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915A516C15E04F888C68C7FD45BFD907">
    <w:name w:val="915A516C15E04F888C68C7FD45BFD907"/>
    <w:rsid w:val="003A51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985F0-E462-43A1-A61A-71A046D33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30</Pages>
  <Words>13380</Words>
  <Characters>76267</Characters>
  <Application>Microsoft Office Word</Application>
  <DocSecurity>0</DocSecurity>
  <Lines>635</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I K</cp:lastModifiedBy>
  <cp:revision>13</cp:revision>
  <dcterms:created xsi:type="dcterms:W3CDTF">2020-03-25T12:04:00Z</dcterms:created>
  <dcterms:modified xsi:type="dcterms:W3CDTF">2023-05-09T10:42:00Z</dcterms:modified>
</cp:coreProperties>
</file>