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256BF51B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EB582C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5BA44A32" w:rsidR="00937035" w:rsidRPr="009B0208" w:rsidRDefault="00937035">
      <w:pPr>
        <w:rPr>
          <w:rFonts w:asciiTheme="minorHAnsi" w:hAnsiTheme="minorHAnsi" w:cstheme="minorHAnsi"/>
        </w:rPr>
      </w:pPr>
    </w:p>
    <w:p w14:paraId="282D3E1A" w14:textId="48BF4D09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5BB65849" w14:textId="77777777" w:rsidR="00ED21AB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45370593" w14:textId="77777777" w:rsidR="004616BD" w:rsidRDefault="004616BD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EE39565" w14:textId="77777777" w:rsidR="004616BD" w:rsidRPr="004616BD" w:rsidRDefault="004616BD" w:rsidP="004616BD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616BD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3BE708B3" w14:textId="77777777" w:rsidR="004616BD" w:rsidRPr="004616BD" w:rsidRDefault="004616BD" w:rsidP="004616BD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667411C" w14:textId="2945A008" w:rsidR="004616BD" w:rsidRPr="009B0208" w:rsidRDefault="004616BD" w:rsidP="004616BD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616BD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 2. Modernizácia a rekonštrukcia miestnych komunikácií nie je oprávnená, resp. je oprávnená iba v rozsahu, ktorý priamo súvisí s vyššie uvedeným popisom oprávnenej aktivity a je nevyhnutný pre realizáciu projekt.</w:t>
            </w: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30C9371E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DDC8" w14:textId="77777777" w:rsidR="0011230D" w:rsidRDefault="0011230D" w:rsidP="007900C1">
      <w:r>
        <w:separator/>
      </w:r>
    </w:p>
  </w:endnote>
  <w:endnote w:type="continuationSeparator" w:id="0">
    <w:p w14:paraId="4D9DDECC" w14:textId="77777777" w:rsidR="0011230D" w:rsidRDefault="0011230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3C39" w14:textId="77777777" w:rsidR="0011230D" w:rsidRDefault="0011230D" w:rsidP="007900C1">
      <w:r>
        <w:separator/>
      </w:r>
    </w:p>
  </w:footnote>
  <w:footnote w:type="continuationSeparator" w:id="0">
    <w:p w14:paraId="4C30DE45" w14:textId="77777777" w:rsidR="0011230D" w:rsidRDefault="0011230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402895">
    <w:abstractNumId w:val="1"/>
  </w:num>
  <w:num w:numId="2" w16cid:durableId="1501046403">
    <w:abstractNumId w:val="1"/>
  </w:num>
  <w:num w:numId="3" w16cid:durableId="951984144">
    <w:abstractNumId w:val="0"/>
  </w:num>
  <w:num w:numId="4" w16cid:durableId="544295094">
    <w:abstractNumId w:val="5"/>
  </w:num>
  <w:num w:numId="5" w16cid:durableId="761486696">
    <w:abstractNumId w:val="7"/>
  </w:num>
  <w:num w:numId="6" w16cid:durableId="607127288">
    <w:abstractNumId w:val="8"/>
  </w:num>
  <w:num w:numId="7" w16cid:durableId="197935319">
    <w:abstractNumId w:val="6"/>
  </w:num>
  <w:num w:numId="8" w16cid:durableId="2138526513">
    <w:abstractNumId w:val="2"/>
  </w:num>
  <w:num w:numId="9" w16cid:durableId="1756973417">
    <w:abstractNumId w:val="4"/>
  </w:num>
  <w:num w:numId="10" w16cid:durableId="1972709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230D"/>
    <w:rsid w:val="00113C2C"/>
    <w:rsid w:val="00114544"/>
    <w:rsid w:val="001334FC"/>
    <w:rsid w:val="0016593E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766A5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616BD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5E6E2B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3A71"/>
    <w:rsid w:val="00884FC7"/>
    <w:rsid w:val="00895F57"/>
    <w:rsid w:val="008C0C85"/>
    <w:rsid w:val="00910377"/>
    <w:rsid w:val="00924CB1"/>
    <w:rsid w:val="00937035"/>
    <w:rsid w:val="00952BA7"/>
    <w:rsid w:val="009662B4"/>
    <w:rsid w:val="009670EF"/>
    <w:rsid w:val="0097628B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C4403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B582C"/>
    <w:rsid w:val="00ED21AB"/>
    <w:rsid w:val="00F050EA"/>
    <w:rsid w:val="00F246B5"/>
    <w:rsid w:val="00F64E2F"/>
    <w:rsid w:val="00FA1257"/>
    <w:rsid w:val="00FB5D72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7E35B-F683-4CA5-85DA-790105BA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 K</cp:lastModifiedBy>
  <cp:revision>4</cp:revision>
  <dcterms:created xsi:type="dcterms:W3CDTF">2020-03-31T07:27:00Z</dcterms:created>
  <dcterms:modified xsi:type="dcterms:W3CDTF">2023-04-18T12:32:00Z</dcterms:modified>
</cp:coreProperties>
</file>