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278BFA09" w14:textId="37F02DBF" w:rsidR="00D41226" w:rsidRPr="00D41226" w:rsidRDefault="001F08C9" w:rsidP="00773273">
            <w:pPr>
              <w:spacing w:before="60" w:after="60"/>
              <w:ind w:left="85" w:right="85"/>
              <w:jc w:val="both"/>
              <w:rPr>
                <w:rFonts w:asciiTheme="minorHAnsi" w:hAnsiTheme="minorHAnsi" w:cstheme="minorHAnsi"/>
                <w:b/>
                <w:bCs/>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tc>
      </w:tr>
    </w:tbl>
    <w:p w14:paraId="71F1FB1F" w14:textId="46A148E4" w:rsidR="007900C1" w:rsidRDefault="007900C1" w:rsidP="007900C1">
      <w:pPr>
        <w:ind w:left="-426"/>
        <w:jc w:val="both"/>
        <w:rPr>
          <w:rFonts w:asciiTheme="minorHAnsi" w:hAnsiTheme="minorHAnsi" w:cstheme="minorHAnsi"/>
        </w:rPr>
      </w:pPr>
    </w:p>
    <w:p w14:paraId="61E92D74" w14:textId="473C7C00"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8"/>
          <w:pgSz w:w="16838" w:h="11906" w:orient="landscape"/>
          <w:pgMar w:top="1417" w:right="1417" w:bottom="1417" w:left="1417" w:header="708" w:footer="708" w:gutter="0"/>
          <w:cols w:space="708"/>
          <w:titlePg/>
          <w:docGrid w:linePitch="360"/>
        </w:sectPr>
      </w:pPr>
    </w:p>
    <w:p w14:paraId="74DD6622" w14:textId="3EB26EFE"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nákup výpočtovej techniky vrátane príslušenstva (napr. počítačové zostavy, externé disky, tlačiarne, </w:t>
            </w:r>
            <w:r w:rsidRPr="009B0208">
              <w:rPr>
                <w:rFonts w:asciiTheme="minorHAnsi" w:hAnsiTheme="minorHAnsi" w:cstheme="minorHAnsi"/>
                <w:color w:val="auto"/>
                <w:sz w:val="19"/>
                <w:szCs w:val="19"/>
                <w:lang w:val="sk-SK"/>
              </w:rPr>
              <w:lastRenderedPageBreak/>
              <w:t>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37D413F7" w14:textId="77777777" w:rsidR="003F6B8D" w:rsidRPr="009B0208" w:rsidRDefault="003F6B8D" w:rsidP="00856D01">
      <w:pPr>
        <w:rPr>
          <w:rFonts w:asciiTheme="minorHAnsi" w:hAnsiTheme="minorHAnsi" w:cstheme="minorHAnsi"/>
          <w:b/>
          <w:sz w:val="24"/>
        </w:rPr>
      </w:pPr>
    </w:p>
    <w:p w14:paraId="1C1E0E13" w14:textId="77777777" w:rsidR="00EC0233" w:rsidRDefault="00EC0233" w:rsidP="00EC0233">
      <w:pPr>
        <w:ind w:left="-284"/>
        <w:jc w:val="both"/>
        <w:rPr>
          <w:rFonts w:asciiTheme="minorHAnsi" w:hAnsiTheme="minorHAnsi" w:cstheme="minorHAnsi"/>
          <w:b/>
          <w:sz w:val="19"/>
          <w:szCs w:val="19"/>
        </w:rPr>
      </w:pPr>
      <w:r>
        <w:rPr>
          <w:rFonts w:asciiTheme="minorHAnsi" w:hAnsiTheme="minorHAnsi" w:cstheme="minorHAnsi"/>
          <w:b/>
          <w:sz w:val="19"/>
          <w:szCs w:val="19"/>
        </w:rPr>
        <w:t>Doplnkový výklad k oprávnenosti aktivity D2:</w:t>
      </w:r>
    </w:p>
    <w:p w14:paraId="480EA8BF" w14:textId="77777777" w:rsidR="00EC0233" w:rsidRDefault="00EC0233" w:rsidP="00EC0233">
      <w:pPr>
        <w:jc w:val="both"/>
        <w:rPr>
          <w:rFonts w:asciiTheme="minorHAnsi" w:hAnsiTheme="minorHAnsi" w:cstheme="minorHAnsi"/>
          <w:sz w:val="19"/>
          <w:szCs w:val="19"/>
        </w:rPr>
      </w:pPr>
    </w:p>
    <w:p w14:paraId="756C89EA" w14:textId="77777777" w:rsidR="00EC0233" w:rsidRDefault="00EC0233" w:rsidP="00EC0233">
      <w:pPr>
        <w:jc w:val="both"/>
        <w:rPr>
          <w:rFonts w:asciiTheme="minorHAnsi" w:hAnsiTheme="minorHAnsi" w:cstheme="minorHAnsi"/>
          <w:sz w:val="19"/>
          <w:szCs w:val="19"/>
        </w:rPr>
      </w:pPr>
      <w:r>
        <w:rPr>
          <w:rFonts w:asciiTheme="minorHAnsi" w:hAnsiTheme="minorHAnsi" w:cstheme="minorHAnsi"/>
          <w:sz w:val="19"/>
          <w:szCs w:val="19"/>
        </w:rPr>
        <w:t xml:space="preserve">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w:t>
      </w:r>
      <w:proofErr w:type="spellStart"/>
      <w:r>
        <w:rPr>
          <w:rFonts w:asciiTheme="minorHAnsi" w:hAnsiTheme="minorHAnsi" w:cstheme="minorHAnsi"/>
          <w:sz w:val="19"/>
          <w:szCs w:val="19"/>
        </w:rPr>
        <w:t>t.j</w:t>
      </w:r>
      <w:proofErr w:type="spellEnd"/>
      <w:r>
        <w:rPr>
          <w:rFonts w:asciiTheme="minorHAnsi" w:hAnsiTheme="minorHAnsi" w:cstheme="minorHAnsi"/>
          <w:sz w:val="19"/>
          <w:szCs w:val="19"/>
        </w:rPr>
        <w:t>. nemôže byť projekt zameraný iba na nákup hračiek.</w:t>
      </w:r>
    </w:p>
    <w:p w14:paraId="5FF3D0BD" w14:textId="77777777" w:rsidR="00EC0233" w:rsidRDefault="00EC0233" w:rsidP="00EC0233">
      <w:pPr>
        <w:jc w:val="both"/>
        <w:rPr>
          <w:rFonts w:asciiTheme="minorHAnsi" w:hAnsiTheme="minorHAnsi" w:cstheme="minorHAnsi"/>
          <w:sz w:val="19"/>
          <w:szCs w:val="19"/>
        </w:rPr>
      </w:pPr>
    </w:p>
    <w:p w14:paraId="279BD0E2" w14:textId="77777777" w:rsidR="00EC0233" w:rsidRDefault="00EC0233" w:rsidP="00EC0233">
      <w:pPr>
        <w:jc w:val="both"/>
        <w:rPr>
          <w:rFonts w:asciiTheme="minorHAnsi" w:hAnsiTheme="minorHAnsi" w:cstheme="minorHAnsi"/>
          <w:sz w:val="19"/>
          <w:szCs w:val="19"/>
        </w:rPr>
      </w:pPr>
      <w:r>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p>
    <w:p w14:paraId="1FA928FF" w14:textId="77777777" w:rsidR="00EC0233" w:rsidRDefault="00EC0233" w:rsidP="00EC0233">
      <w:pPr>
        <w:jc w:val="both"/>
        <w:rPr>
          <w:rFonts w:asciiTheme="minorHAnsi" w:hAnsiTheme="minorHAnsi" w:cstheme="minorHAnsi"/>
          <w:sz w:val="19"/>
          <w:szCs w:val="19"/>
        </w:rPr>
      </w:pPr>
    </w:p>
    <w:p w14:paraId="37968FA3" w14:textId="77777777" w:rsidR="00EC0233" w:rsidRDefault="00EC0233" w:rsidP="00EC0233">
      <w:pPr>
        <w:jc w:val="both"/>
        <w:rPr>
          <w:rFonts w:asciiTheme="minorHAnsi" w:hAnsiTheme="minorHAnsi" w:cstheme="minorHAnsi"/>
          <w:sz w:val="19"/>
          <w:szCs w:val="19"/>
        </w:rPr>
      </w:pPr>
      <w:r>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Pr>
          <w:rFonts w:asciiTheme="minorHAnsi" w:hAnsiTheme="minorHAnsi" w:cstheme="minorHAnsi"/>
          <w:sz w:val="19"/>
          <w:szCs w:val="19"/>
        </w:rPr>
        <w:t>várnice</w:t>
      </w:r>
      <w:proofErr w:type="spellEnd"/>
      <w:r>
        <w:rPr>
          <w:rFonts w:asciiTheme="minorHAnsi" w:hAnsiTheme="minorHAnsi" w:cstheme="minorHAnsi"/>
          <w:sz w:val="19"/>
          <w:szCs w:val="19"/>
        </w:rPr>
        <w:t>, boxy na prepravu stravy atď., avšak musia byť zachované ciele aktivity, iba samotný nákup týchto vecí nie je oprávneným výdavkom.</w:t>
      </w:r>
    </w:p>
    <w:p w14:paraId="26112141" w14:textId="77777777" w:rsidR="00EC0233" w:rsidRDefault="00EC0233" w:rsidP="00EC0233">
      <w:pPr>
        <w:jc w:val="both"/>
        <w:rPr>
          <w:rFonts w:asciiTheme="minorHAnsi" w:hAnsiTheme="minorHAnsi" w:cstheme="minorHAnsi"/>
          <w:sz w:val="19"/>
          <w:szCs w:val="19"/>
        </w:rPr>
      </w:pPr>
    </w:p>
    <w:p w14:paraId="45BDE793" w14:textId="7A358790" w:rsidR="00856D01" w:rsidRPr="009B0208" w:rsidRDefault="00EC0233" w:rsidP="00EC0233">
      <w:pPr>
        <w:rPr>
          <w:rFonts w:asciiTheme="minorHAnsi" w:hAnsiTheme="minorHAnsi" w:cstheme="minorHAnsi"/>
          <w:i/>
          <w:highlight w:val="yellow"/>
        </w:rPr>
      </w:pPr>
      <w:r>
        <w:rPr>
          <w:rFonts w:asciiTheme="minorHAnsi" w:hAnsiTheme="minorHAnsi" w:cstheme="minorHAnsi"/>
          <w:sz w:val="19"/>
          <w:szCs w:val="19"/>
        </w:rPr>
        <w:t xml:space="preserve">Výmena strešnej krytiny na budove MŠ by mohla byť oprávnenou činnosťou v rámci aktivity D2 v prípade, ak žiadateľ v </w:t>
      </w:r>
      <w:proofErr w:type="spellStart"/>
      <w:r>
        <w:rPr>
          <w:rFonts w:asciiTheme="minorHAnsi" w:hAnsiTheme="minorHAnsi" w:cstheme="minorHAnsi"/>
          <w:sz w:val="19"/>
          <w:szCs w:val="19"/>
        </w:rPr>
        <w:t>ŽoPr</w:t>
      </w:r>
      <w:proofErr w:type="spellEnd"/>
      <w:r>
        <w:rPr>
          <w:rFonts w:asciiTheme="minorHAnsi" w:hAnsiTheme="minorHAnsi" w:cstheme="minorHAnsi"/>
          <w:sz w:val="19"/>
          <w:szCs w:val="19"/>
        </w:rPr>
        <w:t xml:space="preserve"> odôvodní nevyhnutnosť takto realizovaného projektu a jeho súlad s cieľmi výzvy (napr. že strecha je v nevyhovujúcom stave, čím je priamo dotknutá kvalita predškolského vzdelávania v MŠ), </w:t>
      </w:r>
      <w:proofErr w:type="spellStart"/>
      <w:r>
        <w:rPr>
          <w:rFonts w:asciiTheme="minorHAnsi" w:hAnsiTheme="minorHAnsi" w:cstheme="minorHAnsi"/>
          <w:sz w:val="19"/>
          <w:szCs w:val="19"/>
        </w:rPr>
        <w:t>t.j</w:t>
      </w:r>
      <w:proofErr w:type="spellEnd"/>
      <w:r>
        <w:rPr>
          <w:rFonts w:asciiTheme="minorHAnsi" w:hAnsiTheme="minorHAnsi" w:cstheme="minorHAnsi"/>
          <w:sz w:val="19"/>
          <w:szCs w:val="19"/>
        </w:rPr>
        <w:t>.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p>
    <w:sectPr w:rsidR="00856D01" w:rsidRPr="009B0208" w:rsidSect="00114544">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F4DC9" w14:textId="77777777" w:rsidR="00816B5F" w:rsidRDefault="00816B5F" w:rsidP="007900C1">
      <w:r>
        <w:separator/>
      </w:r>
    </w:p>
  </w:endnote>
  <w:endnote w:type="continuationSeparator" w:id="0">
    <w:p w14:paraId="79C6865A" w14:textId="77777777" w:rsidR="00816B5F" w:rsidRDefault="00816B5F"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F45CF" w14:textId="77777777" w:rsidR="00816B5F" w:rsidRDefault="00816B5F" w:rsidP="007900C1">
      <w:r>
        <w:separator/>
      </w:r>
    </w:p>
  </w:footnote>
  <w:footnote w:type="continuationSeparator" w:id="0">
    <w:p w14:paraId="768FCD0E" w14:textId="77777777" w:rsidR="00816B5F" w:rsidRDefault="00816B5F"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18979" w14:textId="7FC73840" w:rsidR="00A76425" w:rsidRPr="001B5DCB" w:rsidRDefault="008C0C85" w:rsidP="00437D96">
    <w:pPr>
      <w:pStyle w:val="Hlavika"/>
      <w:tabs>
        <w:tab w:val="right" w:pos="14004"/>
      </w:tabs>
    </w:pPr>
    <w:r>
      <w:t xml:space="preserve">Príloha č. 2 výzvy - </w:t>
    </w:r>
    <w:r w:rsidR="00A76425" w:rsidRPr="001B5DCB">
      <w:t>Špecifikácia oprávnených aktivít a oprávnených výdavkov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901163">
    <w:abstractNumId w:val="1"/>
  </w:num>
  <w:num w:numId="2" w16cid:durableId="1423529038">
    <w:abstractNumId w:val="1"/>
  </w:num>
  <w:num w:numId="3" w16cid:durableId="203099587">
    <w:abstractNumId w:val="0"/>
  </w:num>
  <w:num w:numId="4" w16cid:durableId="1568109616">
    <w:abstractNumId w:val="5"/>
  </w:num>
  <w:num w:numId="5" w16cid:durableId="1417749571">
    <w:abstractNumId w:val="7"/>
  </w:num>
  <w:num w:numId="6" w16cid:durableId="973291939">
    <w:abstractNumId w:val="8"/>
  </w:num>
  <w:num w:numId="7" w16cid:durableId="529952218">
    <w:abstractNumId w:val="6"/>
  </w:num>
  <w:num w:numId="8" w16cid:durableId="1426683080">
    <w:abstractNumId w:val="2"/>
  </w:num>
  <w:num w:numId="9" w16cid:durableId="777988454">
    <w:abstractNumId w:val="4"/>
  </w:num>
  <w:num w:numId="10" w16cid:durableId="16766914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E52FF"/>
    <w:rsid w:val="00106314"/>
    <w:rsid w:val="00113C2C"/>
    <w:rsid w:val="00114544"/>
    <w:rsid w:val="00131D7F"/>
    <w:rsid w:val="001334FC"/>
    <w:rsid w:val="001663AC"/>
    <w:rsid w:val="001770B0"/>
    <w:rsid w:val="001A66A4"/>
    <w:rsid w:val="001B4D56"/>
    <w:rsid w:val="001C297B"/>
    <w:rsid w:val="001F08C9"/>
    <w:rsid w:val="001F433A"/>
    <w:rsid w:val="00222486"/>
    <w:rsid w:val="00224D63"/>
    <w:rsid w:val="00286B67"/>
    <w:rsid w:val="00290A29"/>
    <w:rsid w:val="002A1339"/>
    <w:rsid w:val="002A4B1F"/>
    <w:rsid w:val="002B76C5"/>
    <w:rsid w:val="002D41D8"/>
    <w:rsid w:val="002D45AB"/>
    <w:rsid w:val="002F25E6"/>
    <w:rsid w:val="00301FE1"/>
    <w:rsid w:val="00350521"/>
    <w:rsid w:val="00355300"/>
    <w:rsid w:val="003850A7"/>
    <w:rsid w:val="003A78DE"/>
    <w:rsid w:val="003D61B8"/>
    <w:rsid w:val="003E0C5A"/>
    <w:rsid w:val="003F6B8D"/>
    <w:rsid w:val="00420279"/>
    <w:rsid w:val="004234C1"/>
    <w:rsid w:val="00437D96"/>
    <w:rsid w:val="00450EE2"/>
    <w:rsid w:val="00455F27"/>
    <w:rsid w:val="004A07A8"/>
    <w:rsid w:val="004A17A5"/>
    <w:rsid w:val="004A704B"/>
    <w:rsid w:val="004B5802"/>
    <w:rsid w:val="004B763F"/>
    <w:rsid w:val="004B7E79"/>
    <w:rsid w:val="004C49AD"/>
    <w:rsid w:val="00507295"/>
    <w:rsid w:val="005265E1"/>
    <w:rsid w:val="00545CDC"/>
    <w:rsid w:val="005A67D1"/>
    <w:rsid w:val="005E412A"/>
    <w:rsid w:val="006C0D2C"/>
    <w:rsid w:val="006C5D34"/>
    <w:rsid w:val="006E0BA1"/>
    <w:rsid w:val="006E2C53"/>
    <w:rsid w:val="006F416A"/>
    <w:rsid w:val="00707EA7"/>
    <w:rsid w:val="007178B7"/>
    <w:rsid w:val="00720A63"/>
    <w:rsid w:val="00722D6C"/>
    <w:rsid w:val="00732593"/>
    <w:rsid w:val="007723AE"/>
    <w:rsid w:val="00773273"/>
    <w:rsid w:val="007900C1"/>
    <w:rsid w:val="00791038"/>
    <w:rsid w:val="00796060"/>
    <w:rsid w:val="007A1D28"/>
    <w:rsid w:val="007C283F"/>
    <w:rsid w:val="00816B5F"/>
    <w:rsid w:val="008563D7"/>
    <w:rsid w:val="00856D01"/>
    <w:rsid w:val="00864C29"/>
    <w:rsid w:val="008756EC"/>
    <w:rsid w:val="00880DAE"/>
    <w:rsid w:val="00884FC7"/>
    <w:rsid w:val="008917C1"/>
    <w:rsid w:val="00895F57"/>
    <w:rsid w:val="008C0C85"/>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80814"/>
    <w:rsid w:val="00AD3328"/>
    <w:rsid w:val="00B0092A"/>
    <w:rsid w:val="00B24ED0"/>
    <w:rsid w:val="00B46148"/>
    <w:rsid w:val="00B505EC"/>
    <w:rsid w:val="00B73919"/>
    <w:rsid w:val="00B7415C"/>
    <w:rsid w:val="00B97C29"/>
    <w:rsid w:val="00BA25DC"/>
    <w:rsid w:val="00BF6595"/>
    <w:rsid w:val="00CB1901"/>
    <w:rsid w:val="00CC2386"/>
    <w:rsid w:val="00CC5DB8"/>
    <w:rsid w:val="00CD4576"/>
    <w:rsid w:val="00D26431"/>
    <w:rsid w:val="00D27547"/>
    <w:rsid w:val="00D30727"/>
    <w:rsid w:val="00D41226"/>
    <w:rsid w:val="00D4450F"/>
    <w:rsid w:val="00D76D93"/>
    <w:rsid w:val="00D80A8E"/>
    <w:rsid w:val="00D91118"/>
    <w:rsid w:val="00DA2EC4"/>
    <w:rsid w:val="00DD6BA2"/>
    <w:rsid w:val="00E10467"/>
    <w:rsid w:val="00E20668"/>
    <w:rsid w:val="00E25773"/>
    <w:rsid w:val="00E64C0E"/>
    <w:rsid w:val="00EC0233"/>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11C4"/>
  <w15:docId w15:val="{37F2E755-0F9E-4F75-A6E6-E1B7D013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650213614">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D4F53-73E6-4DC8-BA7E-8BDFA8C8E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912</Words>
  <Characters>5200</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c:creator>
  <cp:lastModifiedBy>I K</cp:lastModifiedBy>
  <cp:revision>4</cp:revision>
  <dcterms:created xsi:type="dcterms:W3CDTF">2020-03-25T12:05:00Z</dcterms:created>
  <dcterms:modified xsi:type="dcterms:W3CDTF">2023-04-18T12:36:00Z</dcterms:modified>
</cp:coreProperties>
</file>